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Spec="center" w:tblpY="2380"/>
        <w:tblW w:w="11751" w:type="dxa"/>
        <w:tblLayout w:type="fixed"/>
        <w:tblLook w:val="04A0" w:firstRow="1" w:lastRow="0" w:firstColumn="1" w:lastColumn="0" w:noHBand="0" w:noVBand="1"/>
      </w:tblPr>
      <w:tblGrid>
        <w:gridCol w:w="2962"/>
        <w:gridCol w:w="3119"/>
        <w:gridCol w:w="1984"/>
        <w:gridCol w:w="1559"/>
        <w:gridCol w:w="1985"/>
        <w:gridCol w:w="142"/>
      </w:tblGrid>
      <w:tr w:rsidR="003A2DFF" w:rsidRPr="00161D62" w14:paraId="34EBDD99" w14:textId="17DA6F9E" w:rsidTr="004F6004">
        <w:trPr>
          <w:gridAfter w:val="1"/>
          <w:wAfter w:w="142" w:type="dxa"/>
          <w:trHeight w:val="543"/>
        </w:trPr>
        <w:tc>
          <w:tcPr>
            <w:tcW w:w="9624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8EE9C38" w14:textId="77777777" w:rsidR="003A2DFF" w:rsidRPr="00B01B15" w:rsidRDefault="003A2DFF" w:rsidP="0020516B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1F8CA21" w14:textId="77777777" w:rsidR="003A2DFF" w:rsidRPr="00B01B15" w:rsidRDefault="003A2DFF" w:rsidP="0020516B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A2DFF" w:rsidRPr="00161D62" w14:paraId="5DEFFCE3" w14:textId="306F23A3" w:rsidTr="004F6004">
        <w:trPr>
          <w:gridAfter w:val="1"/>
          <w:wAfter w:w="142" w:type="dxa"/>
          <w:trHeight w:val="439"/>
        </w:trPr>
        <w:tc>
          <w:tcPr>
            <w:tcW w:w="296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7A0F479" w14:textId="7470132E" w:rsidR="003A2DFF" w:rsidRPr="00B01B15" w:rsidRDefault="00146C4C" w:rsidP="0020516B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Öğrenci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4CFA125" w14:textId="28187838" w:rsidR="003A2DFF" w:rsidRPr="00B01B15" w:rsidRDefault="00146C4C" w:rsidP="0020516B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Öğrenci İşleri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C65E474" w14:textId="4A6D3A70" w:rsidR="003A2DFF" w:rsidRPr="00B01B15" w:rsidRDefault="00146C4C" w:rsidP="0020516B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Anabilim Dalı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444E1F6" w14:textId="14C46A6A" w:rsidR="003A2DFF" w:rsidRPr="003A2DFF" w:rsidRDefault="00146C4C" w:rsidP="003A2DF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Enstitü Yönetimi</w:t>
            </w:r>
          </w:p>
          <w:p w14:paraId="2BFA1214" w14:textId="630C5E2C" w:rsidR="003A2DFF" w:rsidRPr="003A2DFF" w:rsidRDefault="003A2DFF" w:rsidP="003A2DF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2B70147" w14:textId="09203A3D" w:rsidR="003A2DFF" w:rsidRPr="003A2DFF" w:rsidRDefault="00146C4C" w:rsidP="003A2DF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Hizmet-Eğitim Koordinatörlüğü</w:t>
            </w:r>
            <w:r w:rsidR="00227E9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ve</w:t>
            </w:r>
          </w:p>
        </w:tc>
      </w:tr>
      <w:tr w:rsidR="003A2DFF" w:rsidRPr="00161D62" w14:paraId="2821104E" w14:textId="31B8CB33" w:rsidTr="004F6004">
        <w:trPr>
          <w:gridAfter w:val="1"/>
          <w:wAfter w:w="142" w:type="dxa"/>
          <w:trHeight w:val="552"/>
        </w:trPr>
        <w:tc>
          <w:tcPr>
            <w:tcW w:w="2962" w:type="dxa"/>
            <w:shd w:val="clear" w:color="auto" w:fill="auto"/>
          </w:tcPr>
          <w:p w14:paraId="5AC5692E" w14:textId="7F873F13" w:rsidR="003A2DFF" w:rsidRDefault="003A2DFF" w:rsidP="0020516B">
            <w:pPr>
              <w:rPr>
                <w:b/>
              </w:rPr>
            </w:pPr>
          </w:p>
          <w:p w14:paraId="6260E5F2" w14:textId="028BC6C0" w:rsidR="003A2DFF" w:rsidRDefault="003A2DFF" w:rsidP="0020516B">
            <w:pPr>
              <w:rPr>
                <w:b/>
              </w:rPr>
            </w:pPr>
            <w:r>
              <w:rPr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0192" behindDoc="0" locked="0" layoutInCell="1" allowOverlap="1" wp14:anchorId="1982D40A" wp14:editId="1CA7F230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30480</wp:posOffset>
                      </wp:positionV>
                      <wp:extent cx="1628775" cy="1057275"/>
                      <wp:effectExtent l="0" t="0" r="28575" b="28575"/>
                      <wp:wrapNone/>
                      <wp:docPr id="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28775" cy="1057275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BE5401" w14:textId="73B59F17" w:rsidR="003A2DFF" w:rsidRDefault="00E022CB" w:rsidP="00CE18F8">
                                  <w:r>
                                    <w:t xml:space="preserve">Tez Jüri </w:t>
                                  </w:r>
                                  <w:proofErr w:type="spellStart"/>
                                  <w:r>
                                    <w:t>Önerisi+Tez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taslağı+Turnitin</w:t>
                                  </w:r>
                                  <w:proofErr w:type="spellEnd"/>
                                  <w:r>
                                    <w:t xml:space="preserve"> raporunun öğrenci işleri birimine teslim edilmesi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AutoShape 3" o:spid="_x0000_s1026" type="#_x0000_t114" style="position:absolute;margin-left:-.3pt;margin-top:2.4pt;width:128.25pt;height:83.25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">
                      <v:textbox>
                        <w:txbxContent>
                          <w:p w14:paraId="62BE5401" w14:textId="73B59F17" w:rsidR="003A2DFF" w:rsidRDefault="00E022CB" w:rsidP="00CE18F8">
                            <w:r>
                              <w:t xml:space="preserve">Tez Jüri </w:t>
                            </w:r>
                            <w:proofErr w:type="spellStart"/>
                            <w:r>
                              <w:t>Önerisi+Tez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taslağı+Turnitin</w:t>
                            </w:r>
                            <w:proofErr w:type="spellEnd"/>
                            <w:r>
                              <w:t xml:space="preserve"> raporunun öğrenci işleri birimine teslim edilmesi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A6265C2" w14:textId="1830DA96" w:rsidR="003A2DFF" w:rsidRDefault="003A2DFF" w:rsidP="0020516B">
            <w:pPr>
              <w:rPr>
                <w:b/>
              </w:rPr>
            </w:pPr>
          </w:p>
          <w:p w14:paraId="6BE68C14" w14:textId="6258F8F9" w:rsidR="003A2DFF" w:rsidRDefault="004F6004" w:rsidP="0020516B">
            <w:pPr>
              <w:rPr>
                <w:b/>
              </w:rPr>
            </w:pPr>
            <w:r>
              <w:rPr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3504" behindDoc="0" locked="0" layoutInCell="1" allowOverlap="1" wp14:anchorId="4C7F6196" wp14:editId="382A03BC">
                      <wp:simplePos x="0" y="0"/>
                      <wp:positionH relativeFrom="column">
                        <wp:posOffset>1620520</wp:posOffset>
                      </wp:positionH>
                      <wp:positionV relativeFrom="paragraph">
                        <wp:posOffset>85090</wp:posOffset>
                      </wp:positionV>
                      <wp:extent cx="285750" cy="0"/>
                      <wp:effectExtent l="0" t="76200" r="19050" b="95250"/>
                      <wp:wrapNone/>
                      <wp:docPr id="4" name="Düz Ok Bağlayıcısı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shapetype w14:anchorId="454D90C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Düz Ok Bağlayıcısı 4" o:spid="_x0000_s1026" type="#_x0000_t32" style="position:absolute;margin-left:127.6pt;margin-top:6.7pt;width:22.5pt;height:0;z-index:251733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0698DBD9" w14:textId="77777777" w:rsidR="003A2DFF" w:rsidRDefault="003A2DFF" w:rsidP="0020516B">
            <w:pPr>
              <w:rPr>
                <w:b/>
              </w:rPr>
            </w:pPr>
          </w:p>
          <w:p w14:paraId="3136BB9F" w14:textId="77777777" w:rsidR="003A2DFF" w:rsidRDefault="003A2DFF" w:rsidP="0020516B">
            <w:pPr>
              <w:rPr>
                <w:b/>
              </w:rPr>
            </w:pPr>
          </w:p>
          <w:p w14:paraId="1BC8878C" w14:textId="77777777" w:rsidR="003A2DFF" w:rsidRDefault="003A2DFF" w:rsidP="0020516B">
            <w:pPr>
              <w:rPr>
                <w:b/>
              </w:rPr>
            </w:pPr>
          </w:p>
          <w:p w14:paraId="7704D5F4" w14:textId="77777777" w:rsidR="003A2DFF" w:rsidRDefault="003A2DFF" w:rsidP="0020516B">
            <w:pPr>
              <w:rPr>
                <w:b/>
              </w:rPr>
            </w:pPr>
          </w:p>
          <w:p w14:paraId="479A91A1" w14:textId="3B79F2F8" w:rsidR="003A2DFF" w:rsidRDefault="005D534A" w:rsidP="0020516B">
            <w:pPr>
              <w:rPr>
                <w:b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1456" behindDoc="0" locked="0" layoutInCell="1" allowOverlap="1" wp14:anchorId="5D97FC5F" wp14:editId="30619EA8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10160</wp:posOffset>
                      </wp:positionV>
                      <wp:extent cx="1524000" cy="838200"/>
                      <wp:effectExtent l="0" t="0" r="19050" b="19050"/>
                      <wp:wrapNone/>
                      <wp:docPr id="209" name="Dikdörtgen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0" cy="838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BFB6FDE" w14:textId="1F1C5B24" w:rsidR="003A2DFF" w:rsidRDefault="005D534A" w:rsidP="00CE18F8">
                                  <w:pPr>
                                    <w:jc w:val="center"/>
                                  </w:pPr>
                                  <w:r>
                                    <w:t>Uygunsuz belgelerin yeniden düzenlenmesi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209" o:spid="_x0000_s1027" style="position:absolute;margin-left:-.35pt;margin-top:.8pt;width:120pt;height:66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" fillcolor="window" strokecolor="windowText">
                      <v:textbox>
                        <w:txbxContent>
                          <w:p w14:paraId="6BFB6FDE" w14:textId="1F1C5B24" w:rsidR="003A2DFF" w:rsidRDefault="005D534A" w:rsidP="00CE18F8">
                            <w:pPr>
                              <w:jc w:val="center"/>
                            </w:pPr>
                            <w:r>
                              <w:t>Uygunsuz belgelerin yeniden düzenlenmesi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</w:rPr>
              <w:t xml:space="preserve">                                             </w:t>
            </w:r>
          </w:p>
          <w:p w14:paraId="0FD1B7BD" w14:textId="6C3893BC" w:rsidR="003A2DFF" w:rsidRDefault="00B76F37" w:rsidP="0020516B">
            <w:pPr>
              <w:rPr>
                <w:b/>
              </w:rPr>
            </w:pPr>
            <w:r>
              <w:rPr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26688" behindDoc="0" locked="0" layoutInCell="1" allowOverlap="1" wp14:anchorId="7DBC6DD6" wp14:editId="2A421401">
                      <wp:simplePos x="0" y="0"/>
                      <wp:positionH relativeFrom="column">
                        <wp:posOffset>1520189</wp:posOffset>
                      </wp:positionH>
                      <wp:positionV relativeFrom="paragraph">
                        <wp:posOffset>155576</wp:posOffset>
                      </wp:positionV>
                      <wp:extent cx="657225" cy="45719"/>
                      <wp:effectExtent l="38100" t="38100" r="28575" b="88265"/>
                      <wp:wrapNone/>
                      <wp:docPr id="82" name="Düz Ok Bağlayıcısı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57225" cy="4571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shape w14:anchorId="2D26702F" id="Düz Ok Bağlayıcısı 82" o:spid="_x0000_s1026" type="#_x0000_t32" style="position:absolute;margin-left:119.7pt;margin-top:12.25pt;width:51.75pt;height:3.6pt;flip:x;z-index:25182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7B8296DD" w14:textId="5B12684F" w:rsidR="003A2DFF" w:rsidRDefault="003A2DFF" w:rsidP="0020516B">
            <w:pPr>
              <w:rPr>
                <w:b/>
              </w:rPr>
            </w:pPr>
          </w:p>
          <w:p w14:paraId="5BE287E1" w14:textId="044F7941" w:rsidR="003A2DFF" w:rsidRDefault="003A2DFF" w:rsidP="0020516B">
            <w:pPr>
              <w:rPr>
                <w:b/>
              </w:rPr>
            </w:pPr>
          </w:p>
          <w:p w14:paraId="1C83BCA6" w14:textId="335679CE" w:rsidR="003A2DFF" w:rsidRDefault="003A2DFF" w:rsidP="0020516B">
            <w:pPr>
              <w:rPr>
                <w:b/>
              </w:rPr>
            </w:pPr>
          </w:p>
          <w:p w14:paraId="04E8F417" w14:textId="317BC57E" w:rsidR="003A2DFF" w:rsidRDefault="003A2DFF" w:rsidP="0020516B">
            <w:pPr>
              <w:rPr>
                <w:b/>
              </w:rPr>
            </w:pPr>
          </w:p>
          <w:p w14:paraId="77E8CA47" w14:textId="4E482087" w:rsidR="003A2DFF" w:rsidRDefault="003A2DFF" w:rsidP="0020516B">
            <w:pPr>
              <w:rPr>
                <w:b/>
              </w:rPr>
            </w:pPr>
          </w:p>
          <w:p w14:paraId="38A50147" w14:textId="36F594BA" w:rsidR="003A2DFF" w:rsidRDefault="003A2DFF" w:rsidP="0020516B">
            <w:pPr>
              <w:rPr>
                <w:b/>
              </w:rPr>
            </w:pPr>
          </w:p>
          <w:p w14:paraId="2D2EC175" w14:textId="53002285" w:rsidR="003A2DFF" w:rsidRDefault="003A2DFF" w:rsidP="0020516B">
            <w:pPr>
              <w:rPr>
                <w:b/>
              </w:rPr>
            </w:pPr>
          </w:p>
          <w:p w14:paraId="75C075F9" w14:textId="66954032" w:rsidR="003A2DFF" w:rsidRDefault="003A2DFF" w:rsidP="0020516B">
            <w:pPr>
              <w:rPr>
                <w:b/>
              </w:rPr>
            </w:pPr>
          </w:p>
          <w:p w14:paraId="737AD4CE" w14:textId="6BB64208" w:rsidR="003A2DFF" w:rsidRDefault="003A2DFF" w:rsidP="0020516B">
            <w:pPr>
              <w:rPr>
                <w:b/>
              </w:rPr>
            </w:pPr>
          </w:p>
          <w:p w14:paraId="4A42CCB6" w14:textId="08B53254" w:rsidR="003A2DFF" w:rsidRDefault="003A2DFF" w:rsidP="0020516B">
            <w:pPr>
              <w:rPr>
                <w:b/>
              </w:rPr>
            </w:pPr>
          </w:p>
          <w:p w14:paraId="7FB42EEA" w14:textId="7F18AF06" w:rsidR="003A2DFF" w:rsidRDefault="003A2DFF" w:rsidP="0020516B">
            <w:pPr>
              <w:rPr>
                <w:b/>
              </w:rPr>
            </w:pPr>
          </w:p>
          <w:p w14:paraId="3E78CE2E" w14:textId="370A050E" w:rsidR="003A2DFF" w:rsidRDefault="003A2DFF" w:rsidP="0020516B">
            <w:pPr>
              <w:rPr>
                <w:b/>
              </w:rPr>
            </w:pPr>
          </w:p>
          <w:p w14:paraId="3B8A8843" w14:textId="739CAD77" w:rsidR="003A2DFF" w:rsidRDefault="003A2DFF" w:rsidP="0020516B">
            <w:pPr>
              <w:rPr>
                <w:b/>
              </w:rPr>
            </w:pPr>
          </w:p>
          <w:p w14:paraId="4C9A4C1A" w14:textId="7BB83BE4" w:rsidR="003A2DFF" w:rsidRDefault="003A2DFF" w:rsidP="0020516B">
            <w:pPr>
              <w:rPr>
                <w:b/>
              </w:rPr>
            </w:pPr>
          </w:p>
          <w:p w14:paraId="56667283" w14:textId="36B758C4" w:rsidR="003A2DFF" w:rsidRDefault="00083CB7" w:rsidP="0020516B">
            <w:pPr>
              <w:rPr>
                <w:b/>
              </w:rPr>
            </w:pPr>
            <w:r>
              <w:rPr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37952" behindDoc="0" locked="0" layoutInCell="1" allowOverlap="1" wp14:anchorId="61403E62" wp14:editId="7C0841C7">
                      <wp:simplePos x="0" y="0"/>
                      <wp:positionH relativeFrom="column">
                        <wp:posOffset>843915</wp:posOffset>
                      </wp:positionH>
                      <wp:positionV relativeFrom="paragraph">
                        <wp:posOffset>72390</wp:posOffset>
                      </wp:positionV>
                      <wp:extent cx="9525" cy="828675"/>
                      <wp:effectExtent l="0" t="0" r="28575" b="28575"/>
                      <wp:wrapNone/>
                      <wp:docPr id="192" name="Düz Bağlayıcı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525" cy="8286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line w14:anchorId="2EDC5BC4" id="Düz Bağlayıcı 192" o:spid="_x0000_s1026" style="position:absolute;flip:y;z-index:251837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6.45pt,5.7pt" to="67.2pt,7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" strokecolor="#4472c4 [3204]" strokeweight=".5pt">
                      <v:stroke joinstyle="miter"/>
                    </v:line>
                  </w:pict>
                </mc:Fallback>
              </mc:AlternateContent>
            </w:r>
          </w:p>
          <w:p w14:paraId="3343E91A" w14:textId="303F352D" w:rsidR="003A2DFF" w:rsidRDefault="005A5D36" w:rsidP="0020516B">
            <w:pPr>
              <w:rPr>
                <w:b/>
              </w:rPr>
            </w:pPr>
            <w:r w:rsidRPr="00A03543">
              <w:rPr>
                <w:b/>
                <w:noProof/>
                <w:lang w:eastAsia="tr-TR"/>
              </w:rPr>
              <mc:AlternateContent>
                <mc:Choice Requires="wps">
                  <w:drawing>
                    <wp:anchor distT="45720" distB="45720" distL="114300" distR="114300" simplePos="0" relativeHeight="251807232" behindDoc="0" locked="0" layoutInCell="1" allowOverlap="1" wp14:anchorId="6CA92A6A" wp14:editId="09F37AC6">
                      <wp:simplePos x="0" y="0"/>
                      <wp:positionH relativeFrom="column">
                        <wp:posOffset>624840</wp:posOffset>
                      </wp:positionH>
                      <wp:positionV relativeFrom="paragraph">
                        <wp:posOffset>65405</wp:posOffset>
                      </wp:positionV>
                      <wp:extent cx="552450" cy="295275"/>
                      <wp:effectExtent l="0" t="0" r="0" b="9525"/>
                      <wp:wrapSquare wrapText="bothSides"/>
                      <wp:docPr id="25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2450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722859" w14:textId="2ED1F4A8" w:rsidR="005A5D36" w:rsidRPr="00A03543" w:rsidRDefault="005A5D36" w:rsidP="005A5D36">
                                  <w:pPr>
                                    <w:rPr>
                                      <w:b/>
                                      <w:color w:val="4472C4" w:themeColor="accent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2" o:spid="_x0000_s1028" type="#_x0000_t202" style="position:absolute;margin-left:49.2pt;margin-top:5.15pt;width:43.5pt;height:23.25pt;z-index:251807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" stroked="f">
                      <v:textbox>
                        <w:txbxContent>
                          <w:p w14:paraId="51722859" w14:textId="2ED1F4A8" w:rsidR="005A5D36" w:rsidRPr="00A03543" w:rsidRDefault="005A5D36" w:rsidP="005A5D36">
                            <w:pPr>
                              <w:rPr>
                                <w:b/>
                                <w:color w:val="4472C4" w:themeColor="accent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4F52584C" w14:textId="33D61383" w:rsidR="003A2DFF" w:rsidRDefault="003A2DFF" w:rsidP="0020516B">
            <w:pPr>
              <w:rPr>
                <w:b/>
              </w:rPr>
            </w:pPr>
          </w:p>
          <w:p w14:paraId="25122AE3" w14:textId="77777777" w:rsidR="003A2DFF" w:rsidRDefault="003A2DFF" w:rsidP="0020516B">
            <w:pPr>
              <w:rPr>
                <w:b/>
              </w:rPr>
            </w:pPr>
          </w:p>
          <w:p w14:paraId="450400AF" w14:textId="53593406" w:rsidR="003A2DFF" w:rsidRDefault="003A2DFF" w:rsidP="0020516B">
            <w:pPr>
              <w:rPr>
                <w:b/>
              </w:rPr>
            </w:pPr>
          </w:p>
          <w:p w14:paraId="459B1895" w14:textId="1CF782D7" w:rsidR="003A2DFF" w:rsidRDefault="00083CB7" w:rsidP="0020516B">
            <w:pPr>
              <w:rPr>
                <w:b/>
              </w:rPr>
            </w:pPr>
            <w:r>
              <w:rPr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36928" behindDoc="0" locked="0" layoutInCell="1" allowOverlap="1" wp14:anchorId="5E63450D" wp14:editId="13A5A9C7">
                      <wp:simplePos x="0" y="0"/>
                      <wp:positionH relativeFrom="column">
                        <wp:posOffset>100965</wp:posOffset>
                      </wp:positionH>
                      <wp:positionV relativeFrom="paragraph">
                        <wp:posOffset>48260</wp:posOffset>
                      </wp:positionV>
                      <wp:extent cx="1352550" cy="933450"/>
                      <wp:effectExtent l="0" t="0" r="19050" b="19050"/>
                      <wp:wrapNone/>
                      <wp:docPr id="95" name="Dikdörtgen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933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08DDA52" w14:textId="7F6B3E26" w:rsidR="00083CB7" w:rsidRPr="00083CB7" w:rsidRDefault="00083CB7" w:rsidP="00083CB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083CB7">
                                    <w:rPr>
                                      <w:color w:val="000000" w:themeColor="text1"/>
                                    </w:rPr>
                                    <w:t xml:space="preserve">Formatın </w:t>
                                  </w:r>
                                  <w:proofErr w:type="spellStart"/>
                                  <w:r w:rsidRPr="00083CB7">
                                    <w:rPr>
                                      <w:color w:val="000000" w:themeColor="text1"/>
                                    </w:rPr>
                                    <w:t>uygulanalar</w:t>
                                  </w:r>
                                  <w:ins w:id="1" w:author="emine" w:date="2019-03-08T10:00:00Z">
                                    <w:r w:rsidR="00D66900">
                                      <w:rPr>
                                        <w:color w:val="000000" w:themeColor="text1"/>
                                      </w:rPr>
                                      <w:t>a</w:t>
                                    </w:r>
                                  </w:ins>
                                  <w:r w:rsidRPr="00083CB7">
                                    <w:rPr>
                                      <w:color w:val="000000" w:themeColor="text1"/>
                                    </w:rPr>
                                    <w:t>k</w:t>
                                  </w:r>
                                  <w:proofErr w:type="spellEnd"/>
                                  <w:r w:rsidRPr="00083CB7">
                                    <w:rPr>
                                      <w:color w:val="000000" w:themeColor="text1"/>
                                    </w:rPr>
                                    <w:t xml:space="preserve"> tekrar kontrole verilmesi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95" o:spid="_x0000_s1029" style="position:absolute;margin-left:7.95pt;margin-top:3.8pt;width:106.5pt;height:73.5pt;z-index:251836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" fillcolor="white [3212]" strokecolor="#1f3763 [1604]" strokeweight="1pt">
                      <v:textbox>
                        <w:txbxContent>
                          <w:p w14:paraId="408DDA52" w14:textId="7F6B3E26" w:rsidR="00083CB7" w:rsidRPr="00083CB7" w:rsidRDefault="00083CB7" w:rsidP="00083CB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83CB7">
                              <w:rPr>
                                <w:color w:val="000000" w:themeColor="text1"/>
                              </w:rPr>
                              <w:t xml:space="preserve">Formatın </w:t>
                            </w:r>
                            <w:proofErr w:type="spellStart"/>
                            <w:r w:rsidRPr="00083CB7">
                              <w:rPr>
                                <w:color w:val="000000" w:themeColor="text1"/>
                              </w:rPr>
                              <w:t>uygulanalar</w:t>
                            </w:r>
                            <w:ins w:id="2" w:author="emine" w:date="2019-03-08T10:00:00Z">
                              <w:r w:rsidR="00D66900">
                                <w:rPr>
                                  <w:color w:val="000000" w:themeColor="text1"/>
                                </w:rPr>
                                <w:t>a</w:t>
                              </w:r>
                            </w:ins>
                            <w:r w:rsidRPr="00083CB7">
                              <w:rPr>
                                <w:color w:val="000000" w:themeColor="text1"/>
                              </w:rPr>
                              <w:t>k</w:t>
                            </w:r>
                            <w:proofErr w:type="spellEnd"/>
                            <w:r w:rsidRPr="00083CB7">
                              <w:rPr>
                                <w:color w:val="000000" w:themeColor="text1"/>
                              </w:rPr>
                              <w:t xml:space="preserve"> tekrar kontrole verilmesi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A0AF241" w14:textId="454A4C11" w:rsidR="003A2DFF" w:rsidRDefault="00083CB7" w:rsidP="0020516B">
            <w:pPr>
              <w:rPr>
                <w:b/>
              </w:rPr>
            </w:pPr>
            <w:r>
              <w:rPr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35904" behindDoc="0" locked="0" layoutInCell="1" allowOverlap="1" wp14:anchorId="6372B2DC" wp14:editId="4B51765C">
                      <wp:simplePos x="0" y="0"/>
                      <wp:positionH relativeFrom="column">
                        <wp:posOffset>1452880</wp:posOffset>
                      </wp:positionH>
                      <wp:positionV relativeFrom="paragraph">
                        <wp:posOffset>125095</wp:posOffset>
                      </wp:positionV>
                      <wp:extent cx="2295525" cy="28575"/>
                      <wp:effectExtent l="38100" t="38100" r="28575" b="85725"/>
                      <wp:wrapNone/>
                      <wp:docPr id="94" name="Düz Ok Bağlayıcısı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95525" cy="285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shape w14:anchorId="3772E201" id="Düz Ok Bağlayıcısı 94" o:spid="_x0000_s1026" type="#_x0000_t32" style="position:absolute;margin-left:114.4pt;margin-top:9.85pt;width:180.75pt;height:2.25pt;flip:x;z-index:251835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40FC978E" w14:textId="75E09F40" w:rsidR="003A2DFF" w:rsidRDefault="003A2DFF" w:rsidP="0020516B">
            <w:pPr>
              <w:rPr>
                <w:b/>
              </w:rPr>
            </w:pPr>
          </w:p>
          <w:p w14:paraId="354F0AAA" w14:textId="77777777" w:rsidR="003A2DFF" w:rsidRDefault="003A2DFF" w:rsidP="0020516B">
            <w:pPr>
              <w:rPr>
                <w:b/>
              </w:rPr>
            </w:pPr>
          </w:p>
          <w:p w14:paraId="3458DAB3" w14:textId="77777777" w:rsidR="003A2DFF" w:rsidRDefault="003A2DFF" w:rsidP="0020516B">
            <w:pPr>
              <w:rPr>
                <w:b/>
              </w:rPr>
            </w:pPr>
          </w:p>
          <w:p w14:paraId="4FCACEAE" w14:textId="77777777" w:rsidR="003A2DFF" w:rsidRDefault="003A2DFF" w:rsidP="0020516B">
            <w:pPr>
              <w:rPr>
                <w:b/>
              </w:rPr>
            </w:pPr>
          </w:p>
          <w:p w14:paraId="3267D841" w14:textId="4EC80B37" w:rsidR="003A2DFF" w:rsidRDefault="003A2DFF" w:rsidP="0020516B">
            <w:pPr>
              <w:rPr>
                <w:b/>
              </w:rPr>
            </w:pPr>
          </w:p>
          <w:p w14:paraId="54E016CB" w14:textId="70C2904C" w:rsidR="003A2DFF" w:rsidRPr="00DB217C" w:rsidRDefault="003A2DFF" w:rsidP="0020516B">
            <w:pPr>
              <w:rPr>
                <w:b/>
              </w:rPr>
            </w:pPr>
          </w:p>
        </w:tc>
        <w:tc>
          <w:tcPr>
            <w:tcW w:w="3119" w:type="dxa"/>
            <w:shd w:val="clear" w:color="auto" w:fill="auto"/>
          </w:tcPr>
          <w:p w14:paraId="33D75A24" w14:textId="736DF440" w:rsidR="005D534A" w:rsidRDefault="005D534A" w:rsidP="0020516B">
            <w:pPr>
              <w:jc w:val="center"/>
              <w:rPr>
                <w:b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17472" behindDoc="0" locked="0" layoutInCell="1" allowOverlap="1" wp14:anchorId="1F35AEBD" wp14:editId="2373AEE3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278766</wp:posOffset>
                      </wp:positionV>
                      <wp:extent cx="1752600" cy="514350"/>
                      <wp:effectExtent l="0" t="0" r="19050" b="19050"/>
                      <wp:wrapNone/>
                      <wp:docPr id="5" name="Dikdörtgen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0" cy="514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48532B1" w14:textId="2EDDF2C6" w:rsidR="005D534A" w:rsidRDefault="005D534A" w:rsidP="005D534A">
                                  <w:pPr>
                                    <w:jc w:val="center"/>
                                  </w:pPr>
                                  <w:r>
                                    <w:t xml:space="preserve">Belgelerin kontrol edilmesi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5" o:spid="_x0000_s1030" style="position:absolute;left:0;text-align:left;margin-left:3.1pt;margin-top:21.95pt;width:138pt;height:40.5pt;z-index:25181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" fillcolor="window" strokecolor="windowText" strokeweight=".25pt">
                      <v:textbox>
                        <w:txbxContent>
                          <w:p w14:paraId="248532B1" w14:textId="2EDDF2C6" w:rsidR="005D534A" w:rsidRDefault="005D534A" w:rsidP="005D534A">
                            <w:pPr>
                              <w:jc w:val="center"/>
                            </w:pPr>
                            <w:r>
                              <w:t xml:space="preserve">Belgelerin kontrol edilmesi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20544" behindDoc="0" locked="0" layoutInCell="1" allowOverlap="1" wp14:anchorId="430E8FFE" wp14:editId="6ACA01D7">
                      <wp:simplePos x="0" y="0"/>
                      <wp:positionH relativeFrom="column">
                        <wp:posOffset>915670</wp:posOffset>
                      </wp:positionH>
                      <wp:positionV relativeFrom="paragraph">
                        <wp:posOffset>1164590</wp:posOffset>
                      </wp:positionV>
                      <wp:extent cx="9525" cy="228600"/>
                      <wp:effectExtent l="76200" t="0" r="66675" b="57150"/>
                      <wp:wrapNone/>
                      <wp:docPr id="70" name="Düz Ok Bağlayıcısı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shape w14:anchorId="7460FAFA" id="Düz Ok Bağlayıcısı 70" o:spid="_x0000_s1026" type="#_x0000_t32" style="position:absolute;margin-left:72.1pt;margin-top:91.7pt;width:.75pt;height:18pt;flip:x;z-index:251820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5A5D36" w:rsidRPr="00A03543">
              <w:rPr>
                <w:b/>
                <w:noProof/>
                <w:lang w:eastAsia="tr-TR"/>
              </w:rPr>
              <mc:AlternateContent>
                <mc:Choice Requires="wps">
                  <w:drawing>
                    <wp:anchor distT="45720" distB="45720" distL="114300" distR="114300" simplePos="0" relativeHeight="251810304" behindDoc="0" locked="0" layoutInCell="1" allowOverlap="1" wp14:anchorId="0AEC99A8" wp14:editId="1E9BFD7B">
                      <wp:simplePos x="0" y="0"/>
                      <wp:positionH relativeFrom="column">
                        <wp:posOffset>1162685</wp:posOffset>
                      </wp:positionH>
                      <wp:positionV relativeFrom="paragraph">
                        <wp:posOffset>4754880</wp:posOffset>
                      </wp:positionV>
                      <wp:extent cx="466725" cy="238125"/>
                      <wp:effectExtent l="0" t="0" r="9525" b="9525"/>
                      <wp:wrapSquare wrapText="bothSides"/>
                      <wp:docPr id="64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67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EAFE74" w14:textId="7C57DC84" w:rsidR="005A5D36" w:rsidRPr="00A03543" w:rsidRDefault="005A5D36" w:rsidP="005A5D36">
                                  <w:pPr>
                                    <w:rPr>
                                      <w:b/>
                                      <w:color w:val="4472C4" w:themeColor="accent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left:0;text-align:left;margin-left:91.55pt;margin-top:374.4pt;width:36.75pt;height:18.75pt;z-index:251810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" stroked="f">
                      <v:textbox>
                        <w:txbxContent>
                          <w:p w14:paraId="30EAFE74" w14:textId="7C57DC84" w:rsidR="005A5D36" w:rsidRPr="00A03543" w:rsidRDefault="005A5D36" w:rsidP="005A5D36">
                            <w:pPr>
                              <w:rPr>
                                <w:b/>
                                <w:color w:val="4472C4" w:themeColor="accent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31494429" w14:textId="77777777" w:rsidR="005D534A" w:rsidRPr="005D534A" w:rsidRDefault="005D534A" w:rsidP="005D534A"/>
          <w:p w14:paraId="43E31CFE" w14:textId="77777777" w:rsidR="005D534A" w:rsidRPr="005D534A" w:rsidRDefault="005D534A" w:rsidP="005D534A"/>
          <w:p w14:paraId="68772623" w14:textId="77777777" w:rsidR="005D534A" w:rsidRPr="005D534A" w:rsidRDefault="005D534A" w:rsidP="005D534A"/>
          <w:p w14:paraId="78721526" w14:textId="05F48506" w:rsidR="005D534A" w:rsidRPr="005D534A" w:rsidRDefault="00B76F37" w:rsidP="005D534A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28736" behindDoc="0" locked="0" layoutInCell="1" allowOverlap="1" wp14:anchorId="109FDFCB" wp14:editId="32327D5A">
                      <wp:simplePos x="0" y="0"/>
                      <wp:positionH relativeFrom="column">
                        <wp:posOffset>982345</wp:posOffset>
                      </wp:positionH>
                      <wp:positionV relativeFrom="paragraph">
                        <wp:posOffset>111125</wp:posOffset>
                      </wp:positionV>
                      <wp:extent cx="9525" cy="371475"/>
                      <wp:effectExtent l="38100" t="0" r="66675" b="47625"/>
                      <wp:wrapNone/>
                      <wp:docPr id="85" name="Düz Ok Bağlayıcısı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3714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shape w14:anchorId="1553CBFA" id="Düz Ok Bağlayıcısı 85" o:spid="_x0000_s1026" type="#_x0000_t32" style="position:absolute;margin-left:77.35pt;margin-top:8.75pt;width:.75pt;height:29.25pt;z-index:251828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2D0C88D6" w14:textId="656C343F" w:rsidR="005D534A" w:rsidRPr="005D534A" w:rsidRDefault="005D534A" w:rsidP="005D534A"/>
          <w:p w14:paraId="3C5EAF42" w14:textId="031D50E6" w:rsidR="005D534A" w:rsidRPr="005D534A" w:rsidRDefault="00B76F37" w:rsidP="005D534A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22592" behindDoc="0" locked="0" layoutInCell="1" allowOverlap="1" wp14:anchorId="50CA6FEF" wp14:editId="3E565BBD">
                      <wp:simplePos x="0" y="0"/>
                      <wp:positionH relativeFrom="column">
                        <wp:posOffset>296545</wp:posOffset>
                      </wp:positionH>
                      <wp:positionV relativeFrom="paragraph">
                        <wp:posOffset>93980</wp:posOffset>
                      </wp:positionV>
                      <wp:extent cx="1333500" cy="1238250"/>
                      <wp:effectExtent l="19050" t="19050" r="38100" b="38100"/>
                      <wp:wrapNone/>
                      <wp:docPr id="72" name="Elmas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0" cy="1238250"/>
                              </a:xfrm>
                              <a:prstGeom prst="diamond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A1E62C9" w14:textId="1F564081" w:rsidR="005D534A" w:rsidRDefault="005D534A" w:rsidP="005D534A">
                                  <w:pPr>
                                    <w:jc w:val="center"/>
                                  </w:pPr>
                                  <w:r>
                                    <w:t>Belgeler uygun mu?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Elmas 72" o:spid="_x0000_s1032" type="#_x0000_t4" style="position:absolute;margin-left:23.35pt;margin-top:7.4pt;width:105pt;height:97.5pt;z-index:25182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" fillcolor="window" strokecolor="windowText" strokeweight="1pt">
                      <v:textbox>
                        <w:txbxContent>
                          <w:p w14:paraId="0A1E62C9" w14:textId="1F564081" w:rsidR="005D534A" w:rsidRDefault="005D534A" w:rsidP="005D534A">
                            <w:pPr>
                              <w:jc w:val="center"/>
                            </w:pPr>
                            <w:r>
                              <w:t>Belgeler uygun mu?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F9802DB" w14:textId="177651F1" w:rsidR="005D534A" w:rsidRDefault="005D534A" w:rsidP="005D534A"/>
          <w:p w14:paraId="364D0DF6" w14:textId="62A8ED64" w:rsidR="005D534A" w:rsidRPr="005D534A" w:rsidRDefault="005D534A" w:rsidP="005D534A"/>
          <w:p w14:paraId="313251A9" w14:textId="559CBFE5" w:rsidR="005D534A" w:rsidRDefault="00B76F37" w:rsidP="005D534A">
            <w:r>
              <w:t>Hayır</w:t>
            </w:r>
          </w:p>
          <w:p w14:paraId="144CBF9A" w14:textId="5F5F3E33" w:rsidR="005D534A" w:rsidRDefault="005D534A" w:rsidP="005D534A"/>
          <w:p w14:paraId="63E220C3" w14:textId="750FCACE" w:rsidR="005D534A" w:rsidRDefault="005D534A" w:rsidP="005D534A"/>
          <w:p w14:paraId="79E4253D" w14:textId="7D7122F6" w:rsidR="00B76F37" w:rsidRDefault="00B76F37" w:rsidP="005D534A">
            <w:pPr>
              <w:jc w:val="center"/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19520" behindDoc="0" locked="0" layoutInCell="1" allowOverlap="1" wp14:anchorId="7E5B8AA0" wp14:editId="5FC50605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614045</wp:posOffset>
                      </wp:positionV>
                      <wp:extent cx="1752600" cy="885825"/>
                      <wp:effectExtent l="0" t="0" r="19050" b="28575"/>
                      <wp:wrapNone/>
                      <wp:docPr id="31" name="Dikdörtgen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0" cy="8858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CF2AE91" w14:textId="2AA2D748" w:rsidR="005D534A" w:rsidRDefault="005D534A" w:rsidP="005D534A">
                                  <w:pPr>
                                    <w:jc w:val="center"/>
                                  </w:pPr>
                                  <w:r>
                                    <w:t>Tez taslağının ilgili ABD öğretim üyesine yönlendirilmesi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31" o:spid="_x0000_s1033" style="position:absolute;left:0;text-align:left;margin-left:2.4pt;margin-top:48.35pt;width:138pt;height:69.75pt;z-index:25181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" fillcolor="window" strokecolor="windowText" strokeweight=".25pt">
                      <v:textbox>
                        <w:txbxContent>
                          <w:p w14:paraId="4CF2AE91" w14:textId="2AA2D748" w:rsidR="005D534A" w:rsidRDefault="005D534A" w:rsidP="005D534A">
                            <w:pPr>
                              <w:jc w:val="center"/>
                            </w:pPr>
                            <w:r>
                              <w:t>Tez taslağının ilgili ABD öğretim üyesine yönlendirilmesi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24640" behindDoc="0" locked="0" layoutInCell="1" allowOverlap="1" wp14:anchorId="27B28133" wp14:editId="56EA1ABD">
                      <wp:simplePos x="0" y="0"/>
                      <wp:positionH relativeFrom="column">
                        <wp:posOffset>915670</wp:posOffset>
                      </wp:positionH>
                      <wp:positionV relativeFrom="paragraph">
                        <wp:posOffset>270510</wp:posOffset>
                      </wp:positionV>
                      <wp:extent cx="0" cy="0"/>
                      <wp:effectExtent l="0" t="0" r="0" b="0"/>
                      <wp:wrapNone/>
                      <wp:docPr id="78" name="Düz Ok Bağlayıcısı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shape w14:anchorId="0C3C8D23" id="Düz Ok Bağlayıcısı 78" o:spid="_x0000_s1026" type="#_x0000_t32" style="position:absolute;margin-left:72.1pt;margin-top:21.3pt;width:0;height:0;z-index:251824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2A79BCF6" w14:textId="785731B9" w:rsidR="00B76F37" w:rsidRDefault="00B76F37" w:rsidP="00B76F37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27712" behindDoc="0" locked="0" layoutInCell="1" allowOverlap="1" wp14:anchorId="3BFA0975" wp14:editId="12E04B98">
                      <wp:simplePos x="0" y="0"/>
                      <wp:positionH relativeFrom="column">
                        <wp:posOffset>991870</wp:posOffset>
                      </wp:positionH>
                      <wp:positionV relativeFrom="paragraph">
                        <wp:posOffset>100330</wp:posOffset>
                      </wp:positionV>
                      <wp:extent cx="9525" cy="342900"/>
                      <wp:effectExtent l="38100" t="0" r="66675" b="57150"/>
                      <wp:wrapNone/>
                      <wp:docPr id="84" name="Düz Ok Bağlayıcısı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shape w14:anchorId="798EDD0C" id="Düz Ok Bağlayıcısı 84" o:spid="_x0000_s1026" type="#_x0000_t32" style="position:absolute;margin-left:78.1pt;margin-top:7.9pt;width:.75pt;height:27pt;z-index:251827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3C32AA92" w14:textId="5476614E" w:rsidR="00083CB7" w:rsidRDefault="00B76F37" w:rsidP="00B76F37">
            <w:pPr>
              <w:jc w:val="center"/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30784" behindDoc="0" locked="0" layoutInCell="1" allowOverlap="1" wp14:anchorId="447CD4F2" wp14:editId="62F4D189">
                      <wp:simplePos x="0" y="0"/>
                      <wp:positionH relativeFrom="column">
                        <wp:posOffset>982344</wp:posOffset>
                      </wp:positionH>
                      <wp:positionV relativeFrom="paragraph">
                        <wp:posOffset>1586865</wp:posOffset>
                      </wp:positionV>
                      <wp:extent cx="962025" cy="0"/>
                      <wp:effectExtent l="0" t="76200" r="9525" b="95250"/>
                      <wp:wrapNone/>
                      <wp:docPr id="87" name="Düz Ok Bağlayıcısı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620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shape w14:anchorId="73D3A913" id="Düz Ok Bağlayıcısı 87" o:spid="_x0000_s1026" type="#_x0000_t32" style="position:absolute;margin-left:77.35pt;margin-top:124.95pt;width:75.75pt;height:0;z-index:251830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29760" behindDoc="0" locked="0" layoutInCell="1" allowOverlap="1" wp14:anchorId="0D7A6527" wp14:editId="15C9F34E">
                      <wp:simplePos x="0" y="0"/>
                      <wp:positionH relativeFrom="column">
                        <wp:posOffset>982345</wp:posOffset>
                      </wp:positionH>
                      <wp:positionV relativeFrom="paragraph">
                        <wp:posOffset>1158240</wp:posOffset>
                      </wp:positionV>
                      <wp:extent cx="9525" cy="428625"/>
                      <wp:effectExtent l="0" t="0" r="28575" b="28575"/>
                      <wp:wrapNone/>
                      <wp:docPr id="86" name="Düz Bağlayıcı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428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line w14:anchorId="127EC676" id="Düz Bağlayıcı 86" o:spid="_x0000_s1026" style="position:absolute;z-index:251829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.35pt,91.2pt" to="78.1pt,1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t xml:space="preserve">               Evet</w:t>
            </w:r>
          </w:p>
          <w:p w14:paraId="6198C2FF" w14:textId="77777777" w:rsidR="00083CB7" w:rsidRPr="00083CB7" w:rsidRDefault="00083CB7" w:rsidP="00083CB7"/>
          <w:p w14:paraId="3A669744" w14:textId="77777777" w:rsidR="00083CB7" w:rsidRPr="00083CB7" w:rsidRDefault="00083CB7" w:rsidP="00083CB7"/>
          <w:p w14:paraId="1C073992" w14:textId="77777777" w:rsidR="00083CB7" w:rsidRPr="00083CB7" w:rsidRDefault="00083CB7" w:rsidP="00083CB7"/>
          <w:p w14:paraId="79A4F960" w14:textId="77777777" w:rsidR="00083CB7" w:rsidRPr="00083CB7" w:rsidRDefault="00083CB7" w:rsidP="00083CB7"/>
          <w:p w14:paraId="1A5C05A7" w14:textId="77777777" w:rsidR="00083CB7" w:rsidRPr="00083CB7" w:rsidRDefault="00083CB7" w:rsidP="00083CB7"/>
          <w:p w14:paraId="707EA327" w14:textId="77777777" w:rsidR="00083CB7" w:rsidRPr="00083CB7" w:rsidRDefault="00083CB7" w:rsidP="00083CB7"/>
          <w:p w14:paraId="2781529C" w14:textId="77777777" w:rsidR="00083CB7" w:rsidRPr="00083CB7" w:rsidRDefault="00083CB7" w:rsidP="00083CB7"/>
          <w:p w14:paraId="7FD436FB" w14:textId="77777777" w:rsidR="00083CB7" w:rsidRPr="00083CB7" w:rsidRDefault="00083CB7" w:rsidP="00083CB7"/>
          <w:p w14:paraId="5C7FBE68" w14:textId="0ACD84F2" w:rsidR="00083CB7" w:rsidRDefault="00083CB7" w:rsidP="00083CB7">
            <w:r>
              <w:rPr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38976" behindDoc="0" locked="0" layoutInCell="1" allowOverlap="1" wp14:anchorId="7E45818E" wp14:editId="0CB938F5">
                      <wp:simplePos x="0" y="0"/>
                      <wp:positionH relativeFrom="column">
                        <wp:posOffset>-1085215</wp:posOffset>
                      </wp:positionH>
                      <wp:positionV relativeFrom="paragraph">
                        <wp:posOffset>242570</wp:posOffset>
                      </wp:positionV>
                      <wp:extent cx="3028950" cy="0"/>
                      <wp:effectExtent l="0" t="76200" r="19050" b="95250"/>
                      <wp:wrapNone/>
                      <wp:docPr id="193" name="Düz Ok Bağlayıcısı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289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shape w14:anchorId="6E9AD06A" id="Düz Ok Bağlayıcısı 193" o:spid="_x0000_s1026" type="#_x0000_t32" style="position:absolute;margin-left:-85.45pt;margin-top:19.1pt;width:238.5pt;height:0;z-index:251838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4DC2E5CE" w14:textId="771F6E78" w:rsidR="00083CB7" w:rsidRPr="00083CB7" w:rsidRDefault="00083CB7" w:rsidP="00083CB7"/>
          <w:p w14:paraId="44669866" w14:textId="0212824F" w:rsidR="00083CB7" w:rsidRPr="00083CB7" w:rsidRDefault="00083CB7" w:rsidP="00083CB7"/>
          <w:p w14:paraId="51240F56" w14:textId="2EF1514E" w:rsidR="00083CB7" w:rsidRDefault="00083CB7" w:rsidP="00083CB7"/>
          <w:p w14:paraId="507DD031" w14:textId="77777777" w:rsidR="00083CB7" w:rsidRPr="00083CB7" w:rsidRDefault="00083CB7" w:rsidP="00083CB7"/>
          <w:p w14:paraId="7AC8E56A" w14:textId="05A8D74C" w:rsidR="00083CB7" w:rsidRDefault="00083CB7" w:rsidP="00083CB7"/>
          <w:p w14:paraId="39583CE0" w14:textId="0924350B" w:rsidR="00083CB7" w:rsidRDefault="00083CB7" w:rsidP="00083CB7"/>
          <w:p w14:paraId="4D13AE67" w14:textId="5500DDE0" w:rsidR="003A2DFF" w:rsidRPr="00083CB7" w:rsidRDefault="00083CB7" w:rsidP="00083CB7">
            <w:pPr>
              <w:jc w:val="center"/>
            </w:pPr>
            <w:r>
              <w:t>Hayır</w:t>
            </w:r>
          </w:p>
        </w:tc>
        <w:tc>
          <w:tcPr>
            <w:tcW w:w="1984" w:type="dxa"/>
            <w:shd w:val="clear" w:color="auto" w:fill="auto"/>
          </w:tcPr>
          <w:p w14:paraId="67A9DC3C" w14:textId="08C2FBB1" w:rsidR="003A2DFF" w:rsidRPr="00DB217C" w:rsidRDefault="00092596" w:rsidP="0020516B">
            <w:pPr>
              <w:rPr>
                <w:b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34880" behindDoc="0" locked="0" layoutInCell="1" allowOverlap="1" wp14:anchorId="3C2BE1CA" wp14:editId="09441B01">
                      <wp:simplePos x="0" y="0"/>
                      <wp:positionH relativeFrom="column">
                        <wp:posOffset>544830</wp:posOffset>
                      </wp:positionH>
                      <wp:positionV relativeFrom="paragraph">
                        <wp:posOffset>5927090</wp:posOffset>
                      </wp:positionV>
                      <wp:extent cx="0" cy="342900"/>
                      <wp:effectExtent l="76200" t="0" r="76200" b="57150"/>
                      <wp:wrapNone/>
                      <wp:docPr id="93" name="Düz Ok Bağlayıcısı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shape w14:anchorId="6CB63A62" id="Düz Ok Bağlayıcısı 93" o:spid="_x0000_s1026" type="#_x0000_t32" style="position:absolute;margin-left:42.9pt;margin-top:466.7pt;width:0;height:27pt;z-index:251834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B76F37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33856" behindDoc="0" locked="0" layoutInCell="1" allowOverlap="1" wp14:anchorId="36AA6150" wp14:editId="3D2E8BAF">
                      <wp:simplePos x="0" y="0"/>
                      <wp:positionH relativeFrom="column">
                        <wp:posOffset>535305</wp:posOffset>
                      </wp:positionH>
                      <wp:positionV relativeFrom="paragraph">
                        <wp:posOffset>4288790</wp:posOffset>
                      </wp:positionV>
                      <wp:extent cx="9525" cy="247650"/>
                      <wp:effectExtent l="38100" t="0" r="66675" b="57150"/>
                      <wp:wrapNone/>
                      <wp:docPr id="92" name="Düz Ok Bağlayıcısı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2476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shape w14:anchorId="5583FC35" id="Düz Ok Bağlayıcısı 92" o:spid="_x0000_s1026" type="#_x0000_t32" style="position:absolute;margin-left:42.15pt;margin-top:337.7pt;width:.75pt;height:19.5pt;z-index:251833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B76F37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32832" behindDoc="0" locked="0" layoutInCell="1" allowOverlap="1" wp14:anchorId="608F1B45" wp14:editId="5E6FAC35">
                      <wp:simplePos x="0" y="0"/>
                      <wp:positionH relativeFrom="column">
                        <wp:posOffset>-112395</wp:posOffset>
                      </wp:positionH>
                      <wp:positionV relativeFrom="paragraph">
                        <wp:posOffset>4536440</wp:posOffset>
                      </wp:positionV>
                      <wp:extent cx="1333500" cy="1390650"/>
                      <wp:effectExtent l="19050" t="19050" r="19050" b="38100"/>
                      <wp:wrapNone/>
                      <wp:docPr id="90" name="Elmas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0" cy="1390650"/>
                              </a:xfrm>
                              <a:prstGeom prst="diamond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1FB02A5" w14:textId="16BB0B95" w:rsidR="00B76F37" w:rsidRPr="00B76F37" w:rsidRDefault="00B76F37" w:rsidP="00B76F37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76F37">
                                    <w:rPr>
                                      <w:sz w:val="18"/>
                                      <w:szCs w:val="18"/>
                                    </w:rPr>
                                    <w:t>Taslak formata uygun mu?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Elmas 90" o:spid="_x0000_s1034" type="#_x0000_t4" style="position:absolute;margin-left:-8.85pt;margin-top:357.2pt;width:105pt;height:109.5pt;z-index:25183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" fillcolor="window" strokecolor="windowText" strokeweight="1pt">
                      <v:textbox>
                        <w:txbxContent>
                          <w:p w14:paraId="01FB02A5" w14:textId="16BB0B95" w:rsidR="00B76F37" w:rsidRPr="00B76F37" w:rsidRDefault="00B76F37" w:rsidP="00B76F3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76F37">
                              <w:rPr>
                                <w:sz w:val="18"/>
                                <w:szCs w:val="18"/>
                              </w:rPr>
                              <w:t>Taslak formata uygun mu?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C33B7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15424" behindDoc="0" locked="0" layoutInCell="1" allowOverlap="1" wp14:anchorId="68080976" wp14:editId="553662B0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3516630</wp:posOffset>
                      </wp:positionV>
                      <wp:extent cx="1200150" cy="771525"/>
                      <wp:effectExtent l="0" t="0" r="19050" b="28575"/>
                      <wp:wrapNone/>
                      <wp:docPr id="30" name="Dikdörtgen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0150" cy="771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FCB33A0" w14:textId="55F711AB" w:rsidR="00EC33B7" w:rsidRDefault="00EC33B7" w:rsidP="00EC33B7">
                                  <w:pPr>
                                    <w:jc w:val="center"/>
                                  </w:pPr>
                                  <w:r>
                                    <w:t>ABD öğretim üyesinin format kontrolü yapması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30" o:spid="_x0000_s1035" style="position:absolute;margin-left:-2.95pt;margin-top:276.9pt;width:94.5pt;height:60.75pt;z-index: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" fillcolor="window" strokecolor="windowText" strokeweight=".25pt">
                      <v:textbox>
                        <w:txbxContent>
                          <w:p w14:paraId="4FCB33A0" w14:textId="55F711AB" w:rsidR="00EC33B7" w:rsidRDefault="00EC33B7" w:rsidP="00EC33B7">
                            <w:pPr>
                              <w:jc w:val="center"/>
                            </w:pPr>
                            <w:r>
                              <w:t>ABD öğretim üyesinin format kontrolü yapması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559" w:type="dxa"/>
            <w:shd w:val="clear" w:color="auto" w:fill="auto"/>
          </w:tcPr>
          <w:p w14:paraId="7A72DCBC" w14:textId="5A00486D" w:rsidR="003A2DFF" w:rsidRPr="00DB217C" w:rsidRDefault="003A2DFF" w:rsidP="003A2DFF">
            <w:pPr>
              <w:ind w:left="-235" w:firstLine="235"/>
              <w:rPr>
                <w:b/>
              </w:rPr>
            </w:pPr>
          </w:p>
        </w:tc>
        <w:tc>
          <w:tcPr>
            <w:tcW w:w="1985" w:type="dxa"/>
          </w:tcPr>
          <w:p w14:paraId="1958252B" w14:textId="6CE1E8D6" w:rsidR="003A2DFF" w:rsidRPr="00DB217C" w:rsidRDefault="003A2DFF" w:rsidP="003A2DFF">
            <w:pPr>
              <w:ind w:left="-235" w:firstLine="235"/>
              <w:rPr>
                <w:b/>
              </w:rPr>
            </w:pPr>
          </w:p>
        </w:tc>
      </w:tr>
      <w:tr w:rsidR="00350811" w:rsidRPr="00161D62" w14:paraId="3F26A04B" w14:textId="77777777" w:rsidTr="004F6004">
        <w:trPr>
          <w:trHeight w:val="10604"/>
        </w:trPr>
        <w:tc>
          <w:tcPr>
            <w:tcW w:w="2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7B3995" w14:textId="6F710586" w:rsidR="00350811" w:rsidRPr="00161D62" w:rsidRDefault="00227E99" w:rsidP="0020516B">
            <w:r>
              <w:rPr>
                <w:noProof/>
                <w:lang w:eastAsia="tr-T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871744" behindDoc="0" locked="0" layoutInCell="1" allowOverlap="1" wp14:anchorId="5DEDC7E9" wp14:editId="0FE00C07">
                      <wp:simplePos x="0" y="0"/>
                      <wp:positionH relativeFrom="column">
                        <wp:posOffset>901065</wp:posOffset>
                      </wp:positionH>
                      <wp:positionV relativeFrom="paragraph">
                        <wp:posOffset>4199890</wp:posOffset>
                      </wp:positionV>
                      <wp:extent cx="4229100" cy="76200"/>
                      <wp:effectExtent l="0" t="0" r="95250" b="95250"/>
                      <wp:wrapNone/>
                      <wp:docPr id="231" name="Düz Ok Bağlayıcısı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29100" cy="762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shape w14:anchorId="3215B304" id="Düz Ok Bağlayıcısı 231" o:spid="_x0000_s1026" type="#_x0000_t32" style="position:absolute;margin-left:70.95pt;margin-top:330.7pt;width:333pt;height:6pt;z-index:251871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54336" behindDoc="0" locked="0" layoutInCell="1" allowOverlap="1" wp14:anchorId="0687C1CE" wp14:editId="5673A812">
                      <wp:simplePos x="0" y="0"/>
                      <wp:positionH relativeFrom="column">
                        <wp:posOffset>901065</wp:posOffset>
                      </wp:positionH>
                      <wp:positionV relativeFrom="paragraph">
                        <wp:posOffset>3637914</wp:posOffset>
                      </wp:positionV>
                      <wp:extent cx="0" cy="561975"/>
                      <wp:effectExtent l="0" t="0" r="19050" b="28575"/>
                      <wp:wrapNone/>
                      <wp:docPr id="210" name="Düz Bağlayıcı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619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line w14:anchorId="60F99314" id="Düz Bağlayıcı 210" o:spid="_x0000_s1026" style="position:absolute;z-index:25185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95pt,286.45pt" to="70.95pt,3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AC5B16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66624" behindDoc="0" locked="0" layoutInCell="1" allowOverlap="1" wp14:anchorId="1490CF9A" wp14:editId="21B6ADF6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5304790</wp:posOffset>
                      </wp:positionV>
                      <wp:extent cx="381000" cy="9525"/>
                      <wp:effectExtent l="0" t="57150" r="38100" b="85725"/>
                      <wp:wrapNone/>
                      <wp:docPr id="227" name="Düz Ok Bağlayıcısı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shape w14:anchorId="32056275" id="Düz Ok Bağlayıcısı 227" o:spid="_x0000_s1026" type="#_x0000_t32" style="position:absolute;margin-left:126.45pt;margin-top:417.7pt;width:30pt;height:.75pt;z-index:251866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AC5B16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53312" behindDoc="0" locked="0" layoutInCell="1" allowOverlap="1" wp14:anchorId="231797A3" wp14:editId="6A3D54F6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5047615</wp:posOffset>
                      </wp:positionV>
                      <wp:extent cx="1590675" cy="1095375"/>
                      <wp:effectExtent l="0" t="0" r="28575" b="28575"/>
                      <wp:wrapNone/>
                      <wp:docPr id="206" name="Dikdörtgen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0675" cy="10953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6BF01E1" w14:textId="353ABD15" w:rsidR="00E575AB" w:rsidRPr="00E575AB" w:rsidRDefault="00E575AB" w:rsidP="00E575AB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Öğrencinin kişisel rapor, tutanak, katılım listesi, duyuru, tez CD’si ve YÖK giriş raporunu öğrenci işlerine teslim etmesi.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206" o:spid="_x0000_s1036" style="position:absolute;margin-left:1.45pt;margin-top:397.45pt;width:125.25pt;height:86.25pt;z-index:251853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" fillcolor="window" strokecolor="#2f528f" strokeweight="1pt">
                      <v:textbox>
                        <w:txbxContent>
                          <w:p w14:paraId="36BF01E1" w14:textId="353ABD15" w:rsidR="00E575AB" w:rsidRPr="00E575AB" w:rsidRDefault="00E575AB" w:rsidP="00E575A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Öğrencinin kişisel rapor, tutanak, katılım listesi, duyuru, tez CD’si ve YÖK giriş raporunu öğrenci işlerine teslim etmesi.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C5B16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65600" behindDoc="0" locked="0" layoutInCell="1" allowOverlap="1" wp14:anchorId="485D5E97" wp14:editId="4CFAF891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4847590</wp:posOffset>
                      </wp:positionV>
                      <wp:extent cx="0" cy="190500"/>
                      <wp:effectExtent l="76200" t="0" r="57150" b="57150"/>
                      <wp:wrapNone/>
                      <wp:docPr id="226" name="Düz Ok Bağlayıcısı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0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shape w14:anchorId="4A669550" id="Düz Ok Bağlayıcısı 226" o:spid="_x0000_s1026" type="#_x0000_t32" style="position:absolute;margin-left:55.95pt;margin-top:381.7pt;width:0;height:15pt;z-index:251865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7E6B4A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60480" behindDoc="0" locked="0" layoutInCell="1" allowOverlap="1" wp14:anchorId="24FDB8CB" wp14:editId="21BEEF11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4371341</wp:posOffset>
                      </wp:positionV>
                      <wp:extent cx="1647825" cy="476250"/>
                      <wp:effectExtent l="0" t="0" r="28575" b="19050"/>
                      <wp:wrapNone/>
                      <wp:docPr id="221" name="Dikdörtgen 2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476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8343D7E" w14:textId="74D69345" w:rsidR="007E6B4A" w:rsidRPr="00E575AB" w:rsidRDefault="007E6B4A" w:rsidP="007E6B4A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Öğrencinin tez savunmasını yapması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221" o:spid="_x0000_s1037" style="position:absolute;margin-left:-.3pt;margin-top:344.2pt;width:129.75pt;height:37.5pt;z-index:25186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" fillcolor="window" strokecolor="#2f528f" strokeweight="1pt">
                      <v:textbox>
                        <w:txbxContent>
                          <w:p w14:paraId="78343D7E" w14:textId="74D69345" w:rsidR="007E6B4A" w:rsidRPr="00E575AB" w:rsidRDefault="007E6B4A" w:rsidP="007E6B4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Öğrencinin tez savunmasını yapması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E6B4A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58432" behindDoc="0" locked="0" layoutInCell="1" allowOverlap="1" wp14:anchorId="4DC3A023" wp14:editId="79486ED7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3637915</wp:posOffset>
                      </wp:positionV>
                      <wp:extent cx="19050" cy="733425"/>
                      <wp:effectExtent l="38100" t="0" r="57150" b="47625"/>
                      <wp:wrapNone/>
                      <wp:docPr id="218" name="Düz Ok Bağlayıcısı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" cy="7334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shape w14:anchorId="344DA96A" id="Düz Ok Bağlayıcısı 218" o:spid="_x0000_s1026" type="#_x0000_t32" style="position:absolute;margin-left:55.95pt;margin-top:286.45pt;width:1.5pt;height:57.75pt;z-index:251858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E575AB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51264" behindDoc="0" locked="0" layoutInCell="1" allowOverlap="1" wp14:anchorId="78EB7CF6" wp14:editId="27464815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2999740</wp:posOffset>
                      </wp:positionV>
                      <wp:extent cx="1647825" cy="638175"/>
                      <wp:effectExtent l="0" t="0" r="15875" b="9525"/>
                      <wp:wrapNone/>
                      <wp:docPr id="205" name="Dikdörtgen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638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E0A11F0" w14:textId="1ED1C6A1" w:rsidR="00E575AB" w:rsidRPr="00E575AB" w:rsidRDefault="00E575AB" w:rsidP="00E575AB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Öğrencinin tez savunması duyurusunu</w:t>
                                  </w:r>
                                  <w:r w:rsidR="00C81771">
                                    <w:rPr>
                                      <w:color w:val="000000" w:themeColor="text1"/>
                                    </w:rPr>
                                    <w:t xml:space="preserve"> elektronik ol</w:t>
                                  </w:r>
                                  <w:ins w:id="3" w:author="Hilal.Ozdag" w:date="2019-03-07T18:25:00Z">
                                    <w:r w:rsidR="00C81771">
                                      <w:rPr>
                                        <w:color w:val="000000" w:themeColor="text1"/>
                                      </w:rPr>
                                      <w:t>arak</w:t>
                                    </w:r>
                                  </w:ins>
                                  <w:r w:rsidR="004F6F67">
                                    <w:rPr>
                                      <w:color w:val="000000" w:themeColor="text1"/>
                                    </w:rPr>
                                    <w:t xml:space="preserve"> Enstitüye</w:t>
                                  </w:r>
                                  <w:r w:rsidRPr="00E575AB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="004F6F67">
                                    <w:rPr>
                                      <w:color w:val="000000" w:themeColor="text1"/>
                                    </w:rPr>
                                    <w:t>iletmesi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205" o:spid="_x0000_s1038" style="position:absolute;margin-left:4.2pt;margin-top:236.2pt;width:129.75pt;height:50.25pt;z-index:25185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" fillcolor="white [3212]" strokecolor="#1f3763 [1604]" strokeweight="1pt">
                      <v:textbox>
                        <w:txbxContent>
                          <w:p w14:paraId="2E0A11F0" w14:textId="1ED1C6A1" w:rsidR="00E575AB" w:rsidRPr="00E575AB" w:rsidRDefault="00E575AB" w:rsidP="00E575A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Öğrencinin tez savunması duyurusunu</w:t>
                            </w:r>
                            <w:r w:rsidR="00C81771">
                              <w:rPr>
                                <w:color w:val="000000" w:themeColor="text1"/>
                              </w:rPr>
                              <w:t xml:space="preserve"> elektronik ol</w:t>
                            </w:r>
                            <w:ins w:id="4" w:author="Hilal.Ozdag" w:date="2019-03-07T18:25:00Z">
                              <w:r w:rsidR="00C81771">
                                <w:rPr>
                                  <w:color w:val="000000" w:themeColor="text1"/>
                                </w:rPr>
                                <w:t>arak</w:t>
                              </w:r>
                            </w:ins>
                            <w:r w:rsidR="004F6F67">
                              <w:rPr>
                                <w:color w:val="000000" w:themeColor="text1"/>
                              </w:rPr>
                              <w:t xml:space="preserve"> Enstitüye</w:t>
                            </w:r>
                            <w:r w:rsidRPr="00E575AB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4F6F67">
                              <w:rPr>
                                <w:color w:val="000000" w:themeColor="text1"/>
                              </w:rPr>
                              <w:t>iletmesi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575AB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50240" behindDoc="0" locked="0" layoutInCell="1" allowOverlap="1" wp14:anchorId="4429719C" wp14:editId="77E3B24A">
                      <wp:simplePos x="0" y="0"/>
                      <wp:positionH relativeFrom="column">
                        <wp:posOffset>1701165</wp:posOffset>
                      </wp:positionH>
                      <wp:positionV relativeFrom="paragraph">
                        <wp:posOffset>3209290</wp:posOffset>
                      </wp:positionV>
                      <wp:extent cx="3371850" cy="28575"/>
                      <wp:effectExtent l="38100" t="76200" r="19050" b="66675"/>
                      <wp:wrapNone/>
                      <wp:docPr id="204" name="Düz Ok Bağlayıcısı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371850" cy="285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shape w14:anchorId="4F1175D5" id="Düz Ok Bağlayıcısı 204" o:spid="_x0000_s1026" type="#_x0000_t32" style="position:absolute;margin-left:133.95pt;margin-top:252.7pt;width:265.5pt;height:2.25pt;flip:x y;z-index:251850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5CDA46" w14:textId="2484533D" w:rsidR="00350811" w:rsidRPr="00167748" w:rsidRDefault="00090D4B" w:rsidP="0020516B">
            <w:pPr>
              <w:jc w:val="center"/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69696" behindDoc="0" locked="0" layoutInCell="1" allowOverlap="1" wp14:anchorId="06F40144" wp14:editId="5449CED3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5914389</wp:posOffset>
                      </wp:positionV>
                      <wp:extent cx="1590675" cy="619125"/>
                      <wp:effectExtent l="0" t="0" r="28575" b="28575"/>
                      <wp:wrapNone/>
                      <wp:docPr id="229" name="Dikdörtgen 2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0675" cy="619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8D4B536" w14:textId="3B517E75" w:rsidR="00AC5B16" w:rsidRPr="00E575AB" w:rsidRDefault="00AC5B16" w:rsidP="00AC5B16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Tez CD’sini Hizmet</w:t>
                                  </w:r>
                                  <w:r w:rsidR="00090D4B">
                                    <w:rPr>
                                      <w:color w:val="000000" w:themeColor="text1"/>
                                    </w:rPr>
                                    <w:t>-</w:t>
                                  </w:r>
                                  <w:r w:rsidR="00253951">
                                    <w:rPr>
                                      <w:color w:val="000000" w:themeColor="text1"/>
                                    </w:rPr>
                                    <w:t>E</w:t>
                                  </w:r>
                                  <w:r w:rsidR="00090D4B">
                                    <w:rPr>
                                      <w:color w:val="000000" w:themeColor="text1"/>
                                    </w:rPr>
                                    <w:t>ğ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itim Koor</w:t>
                                  </w:r>
                                  <w:ins w:id="5" w:author="emine" w:date="2019-03-08T10:01:00Z">
                                    <w:r w:rsidR="00D66900">
                                      <w:rPr>
                                        <w:color w:val="000000" w:themeColor="text1"/>
                                      </w:rPr>
                                      <w:t xml:space="preserve">dinatörüne </w:t>
                                    </w:r>
                                  </w:ins>
                                  <w:del w:id="6" w:author="emine" w:date="2019-03-08T10:01:00Z">
                                    <w:r w:rsidDel="00D66900">
                                      <w:rPr>
                                        <w:color w:val="000000" w:themeColor="text1"/>
                                      </w:rPr>
                                      <w:delText>.</w:delText>
                                    </w:r>
                                  </w:del>
                                  <w:r>
                                    <w:rPr>
                                      <w:color w:val="000000" w:themeColor="text1"/>
                                    </w:rPr>
                                    <w:t>ne iletmesi.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229" o:spid="_x0000_s1039" style="position:absolute;left:0;text-align:left;margin-left:8.35pt;margin-top:465.7pt;width:125.25pt;height:48.75pt;z-index:251869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" fillcolor="window" strokecolor="#2f528f" strokeweight="1pt">
                      <v:textbox>
                        <w:txbxContent>
                          <w:p w14:paraId="78D4B536" w14:textId="3B517E75" w:rsidR="00AC5B16" w:rsidRPr="00E575AB" w:rsidRDefault="00AC5B16" w:rsidP="00AC5B1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Tez CD’sini Hizmet</w:t>
                            </w:r>
                            <w:r w:rsidR="00090D4B">
                              <w:rPr>
                                <w:color w:val="000000" w:themeColor="text1"/>
                              </w:rPr>
                              <w:t>-</w:t>
                            </w:r>
                            <w:r w:rsidR="00253951">
                              <w:rPr>
                                <w:color w:val="000000" w:themeColor="text1"/>
                              </w:rPr>
                              <w:t>E</w:t>
                            </w:r>
                            <w:r w:rsidR="00090D4B">
                              <w:rPr>
                                <w:color w:val="000000" w:themeColor="text1"/>
                              </w:rPr>
                              <w:t>ğ</w:t>
                            </w:r>
                            <w:r>
                              <w:rPr>
                                <w:color w:val="000000" w:themeColor="text1"/>
                              </w:rPr>
                              <w:t>itim Koor</w:t>
                            </w:r>
                            <w:ins w:id="7" w:author="emine" w:date="2019-03-08T10:01:00Z">
                              <w:r w:rsidR="00D66900">
                                <w:rPr>
                                  <w:color w:val="000000" w:themeColor="text1"/>
                                </w:rPr>
                                <w:t xml:space="preserve">dinatörüne </w:t>
                              </w:r>
                            </w:ins>
                            <w:del w:id="8" w:author="emine" w:date="2019-03-08T10:01:00Z">
                              <w:r w:rsidDel="00D66900">
                                <w:rPr>
                                  <w:color w:val="000000" w:themeColor="text1"/>
                                </w:rPr>
                                <w:delText>.</w:delText>
                              </w:r>
                            </w:del>
                            <w:r>
                              <w:rPr>
                                <w:color w:val="000000" w:themeColor="text1"/>
                              </w:rPr>
                              <w:t>ne iletmesi.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70720" behindDoc="0" locked="0" layoutInCell="1" allowOverlap="1" wp14:anchorId="287C6142" wp14:editId="0F2F93A9">
                      <wp:simplePos x="0" y="0"/>
                      <wp:positionH relativeFrom="column">
                        <wp:posOffset>1696719</wp:posOffset>
                      </wp:positionH>
                      <wp:positionV relativeFrom="paragraph">
                        <wp:posOffset>6142990</wp:posOffset>
                      </wp:positionV>
                      <wp:extent cx="2581275" cy="0"/>
                      <wp:effectExtent l="0" t="76200" r="9525" b="95250"/>
                      <wp:wrapNone/>
                      <wp:docPr id="230" name="Düz Ok Bağlayıcısı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812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shape w14:anchorId="20295B38" id="Düz Ok Bağlayıcısı 230" o:spid="_x0000_s1026" type="#_x0000_t32" style="position:absolute;margin-left:133.6pt;margin-top:483.7pt;width:203.25pt;height:0;z-index:25187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AC5B16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67648" behindDoc="0" locked="0" layoutInCell="1" allowOverlap="1" wp14:anchorId="0919AC4A" wp14:editId="334B1964">
                      <wp:simplePos x="0" y="0"/>
                      <wp:positionH relativeFrom="column">
                        <wp:posOffset>782320</wp:posOffset>
                      </wp:positionH>
                      <wp:positionV relativeFrom="paragraph">
                        <wp:posOffset>5647690</wp:posOffset>
                      </wp:positionV>
                      <wp:extent cx="9525" cy="285750"/>
                      <wp:effectExtent l="38100" t="0" r="66675" b="57150"/>
                      <wp:wrapNone/>
                      <wp:docPr id="228" name="Düz Ok Bağlayıcısı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2857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shape w14:anchorId="1AC539BF" id="Düz Ok Bağlayıcısı 228" o:spid="_x0000_s1026" type="#_x0000_t32" style="position:absolute;margin-left:61.6pt;margin-top:444.7pt;width:.75pt;height:22.5pt;z-index:251867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7E6B4A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64576" behindDoc="0" locked="0" layoutInCell="1" allowOverlap="1" wp14:anchorId="62EC2ED4" wp14:editId="0902B41F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5028565</wp:posOffset>
                      </wp:positionV>
                      <wp:extent cx="1590675" cy="619125"/>
                      <wp:effectExtent l="0" t="0" r="28575" b="28575"/>
                      <wp:wrapNone/>
                      <wp:docPr id="225" name="Dikdörtgen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0675" cy="619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4DB0FD7" w14:textId="2A20DD2B" w:rsidR="007E6B4A" w:rsidRPr="00E575AB" w:rsidRDefault="00AC5B16" w:rsidP="007E6B4A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color w:val="000000" w:themeColor="text1"/>
                                    </w:rPr>
                                    <w:t>Öğrenci işlerinin belgeleri teslim alması</w:t>
                                  </w:r>
                                  <w:r w:rsidR="007E6B4A">
                                    <w:rPr>
                                      <w:color w:val="000000" w:themeColor="text1"/>
                                    </w:rPr>
                                    <w:t>.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225" o:spid="_x0000_s1040" style="position:absolute;left:0;text-align:left;margin-left:8.35pt;margin-top:395.95pt;width:125.25pt;height:48.75pt;z-index:251864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" fillcolor="window" strokecolor="#2f528f" strokeweight="1pt">
                      <v:textbox>
                        <w:txbxContent>
                          <w:p w14:paraId="04DB0FD7" w14:textId="2A20DD2B" w:rsidR="007E6B4A" w:rsidRPr="00E575AB" w:rsidRDefault="00AC5B16" w:rsidP="007E6B4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gramStart"/>
                            <w:r>
                              <w:rPr>
                                <w:color w:val="000000" w:themeColor="text1"/>
                              </w:rPr>
                              <w:t>Öğrenci işlerinin belgeleri teslim alması</w:t>
                            </w:r>
                            <w:r w:rsidR="007E6B4A">
                              <w:rPr>
                                <w:color w:val="000000" w:themeColor="text1"/>
                              </w:rPr>
                              <w:t>.</w:t>
                            </w:r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92CC6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43072" behindDoc="0" locked="0" layoutInCell="1" allowOverlap="1" wp14:anchorId="5BEE1BE6" wp14:editId="018CC318">
                      <wp:simplePos x="0" y="0"/>
                      <wp:positionH relativeFrom="column">
                        <wp:posOffset>704850</wp:posOffset>
                      </wp:positionH>
                      <wp:positionV relativeFrom="paragraph">
                        <wp:posOffset>1479605</wp:posOffset>
                      </wp:positionV>
                      <wp:extent cx="1247775" cy="13795"/>
                      <wp:effectExtent l="0" t="76200" r="28575" b="81915"/>
                      <wp:wrapNone/>
                      <wp:docPr id="198" name="Düz Ok Bağlayıcısı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47775" cy="137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shape w14:anchorId="199EB37C" id="Düz Ok Bağlayıcısı 198" o:spid="_x0000_s1026" type="#_x0000_t32" style="position:absolute;margin-left:55.5pt;margin-top:116.5pt;width:98.25pt;height:1.1pt;flip:y;z-index:25184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E92CC6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42048" behindDoc="0" locked="0" layoutInCell="1" allowOverlap="1" wp14:anchorId="4E627B22" wp14:editId="48579143">
                      <wp:simplePos x="0" y="0"/>
                      <wp:positionH relativeFrom="column">
                        <wp:posOffset>696595</wp:posOffset>
                      </wp:positionH>
                      <wp:positionV relativeFrom="paragraph">
                        <wp:posOffset>1237615</wp:posOffset>
                      </wp:positionV>
                      <wp:extent cx="9525" cy="276225"/>
                      <wp:effectExtent l="0" t="0" r="28575" b="28575"/>
                      <wp:wrapNone/>
                      <wp:docPr id="197" name="Düz Bağlayıcı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2762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line w14:anchorId="05BACE93" id="Düz Bağlayıcı 197" o:spid="_x0000_s1026" style="position:absolute;z-index:251842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85pt,97.45pt" to="55.6pt,1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25E3B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41024" behindDoc="0" locked="0" layoutInCell="1" allowOverlap="1" wp14:anchorId="2D653E17" wp14:editId="6EB525E8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247015</wp:posOffset>
                      </wp:positionV>
                      <wp:extent cx="1381125" cy="990600"/>
                      <wp:effectExtent l="0" t="0" r="28575" b="19050"/>
                      <wp:wrapNone/>
                      <wp:docPr id="195" name="Dikdörtgen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1125" cy="990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2D24906" w14:textId="4C4E67A4" w:rsidR="00B25E3B" w:rsidRPr="00B25E3B" w:rsidRDefault="00B25E3B" w:rsidP="00B25E3B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color w:val="000000" w:themeColor="text1"/>
                                    </w:rPr>
                                    <w:t>Tez jüri önerisinin Anabilim Dalı Başkanlığına iletilmesi.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195" o:spid="_x0000_s1041" style="position:absolute;left:0;text-align:left;margin-left:2.35pt;margin-top:19.45pt;width:108.75pt;height:78pt;z-index:25184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" fillcolor="white [3212]" strokecolor="#1f3763 [1604]" strokeweight="1pt">
                      <v:textbox>
                        <w:txbxContent>
                          <w:p w14:paraId="42D24906" w14:textId="4C4E67A4" w:rsidR="00B25E3B" w:rsidRPr="00B25E3B" w:rsidRDefault="00B25E3B" w:rsidP="00B25E3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gramStart"/>
                            <w:r>
                              <w:rPr>
                                <w:color w:val="000000" w:themeColor="text1"/>
                              </w:rPr>
                              <w:t>Tez jüri önerisinin Anabilim Dalı Başkanlığına iletilmesi.</w:t>
                            </w:r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25E3B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40000" behindDoc="0" locked="0" layoutInCell="1" allowOverlap="1" wp14:anchorId="28CDA307" wp14:editId="2660C040">
                      <wp:simplePos x="0" y="0"/>
                      <wp:positionH relativeFrom="column">
                        <wp:posOffset>1410970</wp:posOffset>
                      </wp:positionH>
                      <wp:positionV relativeFrom="paragraph">
                        <wp:posOffset>675640</wp:posOffset>
                      </wp:positionV>
                      <wp:extent cx="542925" cy="9525"/>
                      <wp:effectExtent l="38100" t="76200" r="0" b="85725"/>
                      <wp:wrapNone/>
                      <wp:docPr id="194" name="Düz Ok Bağlayıcısı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42925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shape w14:anchorId="456235C0" id="Düz Ok Bağlayıcısı 194" o:spid="_x0000_s1026" type="#_x0000_t32" style="position:absolute;margin-left:111.1pt;margin-top:53.2pt;width:42.75pt;height:.75pt;flip:x y;z-index:251840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2EA4C5" w14:textId="35BEC385" w:rsidR="00350811" w:rsidRPr="00161D62" w:rsidRDefault="00E575AB" w:rsidP="0020516B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49216" behindDoc="0" locked="0" layoutInCell="1" allowOverlap="1" wp14:anchorId="725FA0F3" wp14:editId="2E0F5AFE">
                      <wp:simplePos x="0" y="0"/>
                      <wp:positionH relativeFrom="column">
                        <wp:posOffset>535305</wp:posOffset>
                      </wp:positionH>
                      <wp:positionV relativeFrom="paragraph">
                        <wp:posOffset>2914015</wp:posOffset>
                      </wp:positionV>
                      <wp:extent cx="676275" cy="0"/>
                      <wp:effectExtent l="0" t="76200" r="9525" b="95250"/>
                      <wp:wrapNone/>
                      <wp:docPr id="203" name="Düz Ok Bağlayıcısı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762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shape w14:anchorId="7F2CF31C" id="Düz Ok Bağlayıcısı 203" o:spid="_x0000_s1026" type="#_x0000_t32" style="position:absolute;margin-left:42.15pt;margin-top:229.45pt;width:53.25pt;height:0;z-index:251849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46144" behindDoc="0" locked="0" layoutInCell="1" allowOverlap="1" wp14:anchorId="32AEE764" wp14:editId="53E9B4C1">
                      <wp:simplePos x="0" y="0"/>
                      <wp:positionH relativeFrom="column">
                        <wp:posOffset>535305</wp:posOffset>
                      </wp:positionH>
                      <wp:positionV relativeFrom="paragraph">
                        <wp:posOffset>2733040</wp:posOffset>
                      </wp:positionV>
                      <wp:extent cx="0" cy="180975"/>
                      <wp:effectExtent l="0" t="0" r="19050" b="28575"/>
                      <wp:wrapNone/>
                      <wp:docPr id="200" name="Düz Bağlayıcı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line w14:anchorId="348DAEB6" id="Düz Bağlayıcı 200" o:spid="_x0000_s1026" style="position:absolute;z-index:251846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15pt,215.2pt" to="42.15pt,2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E92CC6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45120" behindDoc="0" locked="0" layoutInCell="1" allowOverlap="1" wp14:anchorId="3B85B70B" wp14:editId="4D112CBB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1285240</wp:posOffset>
                      </wp:positionV>
                      <wp:extent cx="1162050" cy="1447800"/>
                      <wp:effectExtent l="0" t="0" r="19050" b="19050"/>
                      <wp:wrapNone/>
                      <wp:docPr id="199" name="Dikdörtgen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2050" cy="14478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7CF7C73" w14:textId="4F4DA103" w:rsidR="00E92CC6" w:rsidRDefault="00E92CC6" w:rsidP="00E92CC6">
                                  <w:pPr>
                                    <w:jc w:val="center"/>
                                  </w:pPr>
                                  <w:r>
                                    <w:t xml:space="preserve">Tez jüri önerisinin ABD toplantısında görüşülerek </w:t>
                                  </w:r>
                                  <w:r w:rsidR="00E575AB">
                                    <w:t>Enstitü Yönetimine</w:t>
                                  </w:r>
                                  <w:r>
                                    <w:t xml:space="preserve"> sunulması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199" o:spid="_x0000_s1042" style="position:absolute;margin-left:-.6pt;margin-top:101.2pt;width:91.5pt;height:114pt;z-index:25184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" fillcolor="window" strokecolor="windowText">
                      <v:textbox>
                        <w:txbxContent>
                          <w:p w14:paraId="07CF7C73" w14:textId="4F4DA103" w:rsidR="00E92CC6" w:rsidRDefault="00E92CC6" w:rsidP="00E92CC6">
                            <w:pPr>
                              <w:jc w:val="center"/>
                            </w:pPr>
                            <w:r>
                              <w:t xml:space="preserve">Tez jüri önerisinin ABD toplantısında görüşülerek </w:t>
                            </w:r>
                            <w:r w:rsidR="00E575AB">
                              <w:t>Enstitü Yönetimine</w:t>
                            </w:r>
                            <w:r>
                              <w:t xml:space="preserve"> sunulması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25E3B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4224" behindDoc="0" locked="0" layoutInCell="1" allowOverlap="1" wp14:anchorId="4F5A303A" wp14:editId="6DA946DA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361315</wp:posOffset>
                      </wp:positionV>
                      <wp:extent cx="1162050" cy="657225"/>
                      <wp:effectExtent l="0" t="0" r="19050" b="28575"/>
                      <wp:wrapNone/>
                      <wp:docPr id="215" name="Dikdörtgen 2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2050" cy="6572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7C8A280" w14:textId="242FDA22" w:rsidR="00350811" w:rsidRDefault="00B25E3B" w:rsidP="00CE18F8">
                                  <w:pPr>
                                    <w:jc w:val="center"/>
                                  </w:pPr>
                                  <w:r>
                                    <w:t>Tez taslağının öğrenci işlerine iade edilmesi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215" o:spid="_x0000_s1043" style="position:absolute;margin-left:-2.1pt;margin-top:28.45pt;width:91.5pt;height:51.75pt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" fillcolor="window" strokecolor="windowText">
                      <v:textbox>
                        <w:txbxContent>
                          <w:p w14:paraId="27C8A280" w14:textId="242FDA22" w:rsidR="00350811" w:rsidRDefault="00B25E3B" w:rsidP="00CE18F8">
                            <w:pPr>
                              <w:jc w:val="center"/>
                            </w:pPr>
                            <w:r>
                              <w:t>Tez taslağının öğrenci işlerine iade edilmesi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73DE6C" w14:textId="0DCAF869" w:rsidR="00350811" w:rsidRPr="00161D62" w:rsidRDefault="00C81771" w:rsidP="0020516B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48192" behindDoc="0" locked="0" layoutInCell="1" allowOverlap="1" wp14:anchorId="18BAEEDB" wp14:editId="414145C9">
                      <wp:simplePos x="0" y="0"/>
                      <wp:positionH relativeFrom="column">
                        <wp:posOffset>-48820</wp:posOffset>
                      </wp:positionH>
                      <wp:positionV relativeFrom="paragraph">
                        <wp:posOffset>2617618</wp:posOffset>
                      </wp:positionV>
                      <wp:extent cx="942975" cy="1398495"/>
                      <wp:effectExtent l="0" t="0" r="9525" b="11430"/>
                      <wp:wrapNone/>
                      <wp:docPr id="202" name="Dikdörtgen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2975" cy="139849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AE05C05" w14:textId="2590FDC9" w:rsidR="00E575AB" w:rsidRDefault="00E575AB" w:rsidP="00E575AB">
                                  <w:pPr>
                                    <w:jc w:val="center"/>
                                  </w:pPr>
                                  <w:r>
                                    <w:t>Enstitü Yönetim Kurulu toplantısında jüri üyelerin</w:t>
                                  </w:r>
                                  <w:r w:rsidR="00942579">
                                    <w:t>in belirle</w:t>
                                  </w:r>
                                  <w:r>
                                    <w:t>n</w:t>
                                  </w:r>
                                  <w:r w:rsidR="00942579">
                                    <w:t>m</w:t>
                                  </w:r>
                                  <w:r>
                                    <w:t>esi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202" o:spid="_x0000_s1044" style="position:absolute;margin-left:-3.85pt;margin-top:206.1pt;width:74.25pt;height:110.1pt;z-index:25184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" fillcolor="window" strokecolor="windowText">
                      <v:textbox>
                        <w:txbxContent>
                          <w:p w14:paraId="5AE05C05" w14:textId="2590FDC9" w:rsidR="00E575AB" w:rsidRDefault="00E575AB" w:rsidP="00E575AB">
                            <w:pPr>
                              <w:jc w:val="center"/>
                            </w:pPr>
                            <w:r>
                              <w:t>Enstitü Yönetim Kurulu toplantısında jüri üyelerin</w:t>
                            </w:r>
                            <w:r w:rsidR="00942579">
                              <w:t>in belirle</w:t>
                            </w:r>
                            <w:r>
                              <w:t>n</w:t>
                            </w:r>
                            <w:r w:rsidR="00942579">
                              <w:t>m</w:t>
                            </w:r>
                            <w:r>
                              <w:t>esi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27E99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57408" behindDoc="0" locked="0" layoutInCell="1" allowOverlap="1" wp14:anchorId="7BDAA714" wp14:editId="4FBE2FA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4076065</wp:posOffset>
                      </wp:positionV>
                      <wp:extent cx="838200" cy="1085850"/>
                      <wp:effectExtent l="0" t="0" r="19050" b="19050"/>
                      <wp:wrapNone/>
                      <wp:docPr id="214" name="Dikdörtgen 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8200" cy="10858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1513329" w14:textId="79F499E3" w:rsidR="003D2C70" w:rsidRDefault="003D2C70" w:rsidP="003D2C70">
                                  <w:pPr>
                                    <w:jc w:val="center"/>
                                  </w:pPr>
                                  <w:r>
                                    <w:t>Tez savunma duyurusunun yapılması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214" o:spid="_x0000_s1045" style="position:absolute;margin-left:.7pt;margin-top:320.95pt;width:66pt;height:85.5pt;z-index:25185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" fillcolor="window" strokecolor="windowText">
                      <v:textbox>
                        <w:txbxContent>
                          <w:p w14:paraId="31513329" w14:textId="79F499E3" w:rsidR="003D2C70" w:rsidRDefault="003D2C70" w:rsidP="003D2C70">
                            <w:pPr>
                              <w:jc w:val="center"/>
                            </w:pPr>
                            <w:r>
                              <w:t>Tez savunma duyurusunun yapılması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F44C77" w14:textId="77777777" w:rsidR="00350811" w:rsidRDefault="00350811" w:rsidP="0020516B">
            <w:pPr>
              <w:rPr>
                <w:noProof/>
                <w:lang w:eastAsia="tr-TR"/>
              </w:rPr>
            </w:pPr>
          </w:p>
          <w:p w14:paraId="34AD8820" w14:textId="77777777" w:rsidR="00350811" w:rsidRDefault="00350811" w:rsidP="0020516B">
            <w:pPr>
              <w:rPr>
                <w:noProof/>
                <w:lang w:eastAsia="tr-TR"/>
              </w:rPr>
            </w:pPr>
          </w:p>
          <w:p w14:paraId="0114E6C1" w14:textId="77777777" w:rsidR="00350811" w:rsidRDefault="00350811" w:rsidP="0020516B">
            <w:pPr>
              <w:rPr>
                <w:noProof/>
                <w:lang w:eastAsia="tr-TR"/>
              </w:rPr>
            </w:pPr>
          </w:p>
          <w:p w14:paraId="05374AD1" w14:textId="77777777" w:rsidR="00350811" w:rsidRDefault="00350811" w:rsidP="0020516B">
            <w:pPr>
              <w:rPr>
                <w:noProof/>
                <w:lang w:eastAsia="tr-TR"/>
              </w:rPr>
            </w:pPr>
          </w:p>
          <w:p w14:paraId="2537A142" w14:textId="77777777" w:rsidR="00350811" w:rsidRDefault="00350811" w:rsidP="0020516B">
            <w:pPr>
              <w:rPr>
                <w:noProof/>
                <w:lang w:eastAsia="tr-TR"/>
              </w:rPr>
            </w:pPr>
          </w:p>
          <w:p w14:paraId="376B3AB0" w14:textId="77777777" w:rsidR="00350811" w:rsidRDefault="00350811" w:rsidP="0020516B">
            <w:pPr>
              <w:rPr>
                <w:noProof/>
                <w:lang w:eastAsia="tr-TR"/>
              </w:rPr>
            </w:pPr>
          </w:p>
          <w:p w14:paraId="3B7E9E83" w14:textId="77777777" w:rsidR="00350811" w:rsidRDefault="00350811" w:rsidP="0020516B">
            <w:pPr>
              <w:rPr>
                <w:noProof/>
                <w:lang w:eastAsia="tr-TR"/>
              </w:rPr>
            </w:pPr>
          </w:p>
          <w:p w14:paraId="5A7B734C" w14:textId="77777777" w:rsidR="00350811" w:rsidRDefault="00350811" w:rsidP="0020516B">
            <w:pPr>
              <w:rPr>
                <w:noProof/>
                <w:lang w:eastAsia="tr-TR"/>
              </w:rPr>
            </w:pPr>
          </w:p>
          <w:p w14:paraId="08DF952B" w14:textId="77777777" w:rsidR="00350811" w:rsidRDefault="00350811" w:rsidP="0020516B">
            <w:pPr>
              <w:rPr>
                <w:noProof/>
                <w:lang w:eastAsia="tr-TR"/>
              </w:rPr>
            </w:pPr>
          </w:p>
          <w:p w14:paraId="7AD0ED1B" w14:textId="77777777" w:rsidR="00350811" w:rsidRDefault="00350811" w:rsidP="0020516B">
            <w:pPr>
              <w:rPr>
                <w:noProof/>
                <w:lang w:eastAsia="tr-TR"/>
              </w:rPr>
            </w:pPr>
          </w:p>
          <w:p w14:paraId="77885BBA" w14:textId="77777777" w:rsidR="00350811" w:rsidRDefault="00350811" w:rsidP="0020516B">
            <w:pPr>
              <w:rPr>
                <w:noProof/>
                <w:lang w:eastAsia="tr-TR"/>
              </w:rPr>
            </w:pPr>
          </w:p>
          <w:p w14:paraId="756D0776" w14:textId="77777777" w:rsidR="00350811" w:rsidRDefault="00350811" w:rsidP="0020516B">
            <w:pPr>
              <w:rPr>
                <w:noProof/>
                <w:lang w:eastAsia="tr-TR"/>
              </w:rPr>
            </w:pPr>
          </w:p>
          <w:p w14:paraId="6DCC2CA9" w14:textId="77777777" w:rsidR="00350811" w:rsidRDefault="00350811" w:rsidP="0020516B">
            <w:pPr>
              <w:rPr>
                <w:noProof/>
                <w:lang w:eastAsia="tr-TR"/>
              </w:rPr>
            </w:pPr>
          </w:p>
          <w:p w14:paraId="6A21A0E2" w14:textId="77777777" w:rsidR="00350811" w:rsidRDefault="00350811" w:rsidP="0020516B">
            <w:pPr>
              <w:rPr>
                <w:noProof/>
                <w:lang w:eastAsia="tr-TR"/>
              </w:rPr>
            </w:pPr>
          </w:p>
          <w:p w14:paraId="76B0F27B" w14:textId="77777777" w:rsidR="00350811" w:rsidRDefault="00350811" w:rsidP="0020516B">
            <w:pPr>
              <w:rPr>
                <w:noProof/>
                <w:lang w:eastAsia="tr-TR"/>
              </w:rPr>
            </w:pPr>
          </w:p>
          <w:p w14:paraId="7FBCC2B2" w14:textId="77777777" w:rsidR="00350811" w:rsidRDefault="00350811" w:rsidP="0020516B">
            <w:pPr>
              <w:rPr>
                <w:noProof/>
                <w:lang w:eastAsia="tr-TR"/>
              </w:rPr>
            </w:pPr>
          </w:p>
          <w:p w14:paraId="40F55FBD" w14:textId="77777777" w:rsidR="00350811" w:rsidRDefault="00350811" w:rsidP="0020516B">
            <w:pPr>
              <w:rPr>
                <w:noProof/>
                <w:lang w:eastAsia="tr-TR"/>
              </w:rPr>
            </w:pPr>
          </w:p>
          <w:p w14:paraId="20251F21" w14:textId="77777777" w:rsidR="00350811" w:rsidRDefault="00350811" w:rsidP="0020516B">
            <w:pPr>
              <w:rPr>
                <w:noProof/>
                <w:lang w:eastAsia="tr-TR"/>
              </w:rPr>
            </w:pPr>
          </w:p>
          <w:p w14:paraId="56FF3887" w14:textId="77777777" w:rsidR="00350811" w:rsidRDefault="00350811" w:rsidP="0020516B">
            <w:pPr>
              <w:rPr>
                <w:noProof/>
                <w:lang w:eastAsia="tr-TR"/>
              </w:rPr>
            </w:pPr>
          </w:p>
          <w:p w14:paraId="6438F100" w14:textId="77777777" w:rsidR="00350811" w:rsidRDefault="00350811" w:rsidP="0020516B">
            <w:pPr>
              <w:rPr>
                <w:noProof/>
                <w:lang w:eastAsia="tr-TR"/>
              </w:rPr>
            </w:pPr>
          </w:p>
          <w:p w14:paraId="6502C5FC" w14:textId="77777777" w:rsidR="00350811" w:rsidRDefault="00350811" w:rsidP="0020516B">
            <w:pPr>
              <w:rPr>
                <w:noProof/>
                <w:lang w:eastAsia="tr-TR"/>
              </w:rPr>
            </w:pPr>
          </w:p>
          <w:p w14:paraId="590DB3BC" w14:textId="406824FC" w:rsidR="00350811" w:rsidRDefault="00350811" w:rsidP="0020516B">
            <w:pPr>
              <w:rPr>
                <w:noProof/>
                <w:lang w:eastAsia="tr-TR"/>
              </w:rPr>
            </w:pPr>
          </w:p>
          <w:p w14:paraId="26D3FD3B" w14:textId="50B0681F" w:rsidR="00350811" w:rsidRDefault="00350811" w:rsidP="0020516B">
            <w:pPr>
              <w:rPr>
                <w:noProof/>
                <w:lang w:eastAsia="tr-TR"/>
              </w:rPr>
            </w:pPr>
          </w:p>
          <w:p w14:paraId="6AD84857" w14:textId="46EFB97D" w:rsidR="00350811" w:rsidRDefault="00350811" w:rsidP="0020516B">
            <w:pPr>
              <w:rPr>
                <w:noProof/>
                <w:lang w:eastAsia="tr-TR"/>
              </w:rPr>
            </w:pPr>
          </w:p>
          <w:p w14:paraId="19F563B1" w14:textId="3299D02A" w:rsidR="00350811" w:rsidRDefault="00350811" w:rsidP="0020516B">
            <w:pPr>
              <w:rPr>
                <w:noProof/>
                <w:lang w:eastAsia="tr-TR"/>
              </w:rPr>
            </w:pPr>
          </w:p>
          <w:p w14:paraId="5DB586FE" w14:textId="70569A62" w:rsidR="00350811" w:rsidRPr="00161D62" w:rsidRDefault="002C16C6" w:rsidP="0020516B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87104" behindDoc="0" locked="0" layoutInCell="1" allowOverlap="1" wp14:anchorId="456DA001" wp14:editId="14D74086">
                      <wp:simplePos x="0" y="0"/>
                      <wp:positionH relativeFrom="column">
                        <wp:posOffset>524510</wp:posOffset>
                      </wp:positionH>
                      <wp:positionV relativeFrom="paragraph">
                        <wp:posOffset>2270125</wp:posOffset>
                      </wp:positionV>
                      <wp:extent cx="19050" cy="171450"/>
                      <wp:effectExtent l="57150" t="0" r="57150" b="57150"/>
                      <wp:wrapNone/>
                      <wp:docPr id="282" name="Düz Ok Bağlayıcısı 2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" cy="1714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shape w14:anchorId="39475A52" id="Düz Ok Bağlayıcısı 282" o:spid="_x0000_s1026" type="#_x0000_t32" style="position:absolute;margin-left:41.3pt;margin-top:178.75pt;width:1.5pt;height:13.5pt;z-index:251887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4E77B3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73792" behindDoc="0" locked="0" layoutInCell="1" allowOverlap="1" wp14:anchorId="6060FA17" wp14:editId="32C8D727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1631950</wp:posOffset>
                      </wp:positionV>
                      <wp:extent cx="1038225" cy="638175"/>
                      <wp:effectExtent l="0" t="0" r="28575" b="28575"/>
                      <wp:wrapNone/>
                      <wp:docPr id="233" name="Dikdörtgen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8225" cy="638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6F12D15" w14:textId="214A8897" w:rsidR="004E77B3" w:rsidRPr="00E575AB" w:rsidRDefault="004E77B3" w:rsidP="004E77B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color w:val="000000" w:themeColor="text1"/>
                                    </w:rPr>
                                    <w:t>Tezin Enstitü veri tabanına kaydedilmesi.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233" o:spid="_x0000_s1046" style="position:absolute;margin-left:4.1pt;margin-top:128.5pt;width:81.75pt;height:50.25pt;z-index:25187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" fillcolor="window" strokecolor="#2f528f" strokeweight="1pt">
                      <v:textbox>
                        <w:txbxContent>
                          <w:p w14:paraId="76F12D15" w14:textId="214A8897" w:rsidR="004E77B3" w:rsidRPr="00E575AB" w:rsidRDefault="004E77B3" w:rsidP="004E77B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gramStart"/>
                            <w:r>
                              <w:rPr>
                                <w:color w:val="000000" w:themeColor="text1"/>
                              </w:rPr>
                              <w:t>Tezin Enstitü veri tabanına kaydedilmesi.</w:t>
                            </w:r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51E2EE9D" w14:textId="77777777" w:rsidR="00575316" w:rsidRDefault="00575316" w:rsidP="00B16BCC">
      <w:pPr>
        <w:tabs>
          <w:tab w:val="left" w:pos="4993"/>
        </w:tabs>
      </w:pPr>
    </w:p>
    <w:p w14:paraId="480BD891" w14:textId="77777777" w:rsidR="00575316" w:rsidRDefault="00575316" w:rsidP="00B16BCC">
      <w:pPr>
        <w:tabs>
          <w:tab w:val="left" w:pos="4993"/>
        </w:tabs>
      </w:pPr>
    </w:p>
    <w:p w14:paraId="12867D72" w14:textId="77777777" w:rsidR="00575316" w:rsidRDefault="00575316" w:rsidP="00B16BCC">
      <w:pPr>
        <w:tabs>
          <w:tab w:val="left" w:pos="4993"/>
        </w:tabs>
      </w:pPr>
    </w:p>
    <w:p w14:paraId="78FF3018" w14:textId="77777777" w:rsidR="00575316" w:rsidRDefault="00575316" w:rsidP="00B16BCC">
      <w:pPr>
        <w:tabs>
          <w:tab w:val="left" w:pos="4993"/>
        </w:tabs>
      </w:pPr>
    </w:p>
    <w:tbl>
      <w:tblPr>
        <w:tblStyle w:val="TabloKlavuzu"/>
        <w:tblpPr w:leftFromText="141" w:rightFromText="141" w:vertAnchor="page" w:horzAnchor="margin" w:tblpXSpec="center" w:tblpY="2380"/>
        <w:tblW w:w="11751" w:type="dxa"/>
        <w:tblLayout w:type="fixed"/>
        <w:tblLook w:val="04A0" w:firstRow="1" w:lastRow="0" w:firstColumn="1" w:lastColumn="0" w:noHBand="0" w:noVBand="1"/>
      </w:tblPr>
      <w:tblGrid>
        <w:gridCol w:w="2962"/>
        <w:gridCol w:w="3119"/>
        <w:gridCol w:w="1984"/>
        <w:gridCol w:w="1559"/>
        <w:gridCol w:w="1985"/>
        <w:gridCol w:w="142"/>
      </w:tblGrid>
      <w:tr w:rsidR="00367122" w:rsidRPr="00B01B15" w14:paraId="7443F4A9" w14:textId="77777777" w:rsidTr="000B206F">
        <w:trPr>
          <w:gridAfter w:val="1"/>
          <w:wAfter w:w="142" w:type="dxa"/>
          <w:trHeight w:val="543"/>
        </w:trPr>
        <w:tc>
          <w:tcPr>
            <w:tcW w:w="9624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60F490" w14:textId="77777777" w:rsidR="00367122" w:rsidRPr="00B01B15" w:rsidRDefault="00367122" w:rsidP="000B206F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7932D76" w14:textId="77777777" w:rsidR="00367122" w:rsidRPr="00B01B15" w:rsidRDefault="00367122" w:rsidP="000B206F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67122" w:rsidRPr="003A2DFF" w14:paraId="2B2D8C13" w14:textId="77777777" w:rsidTr="000B206F">
        <w:trPr>
          <w:gridAfter w:val="1"/>
          <w:wAfter w:w="142" w:type="dxa"/>
          <w:trHeight w:val="439"/>
        </w:trPr>
        <w:tc>
          <w:tcPr>
            <w:tcW w:w="296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E0DEDB4" w14:textId="77777777" w:rsidR="00367122" w:rsidRPr="00B01B15" w:rsidRDefault="00367122" w:rsidP="000B206F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Öğrenci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7650B67" w14:textId="77777777" w:rsidR="00367122" w:rsidRPr="00B01B15" w:rsidRDefault="00367122" w:rsidP="000B206F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Öğrenci İşleri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732F61" w14:textId="77777777" w:rsidR="00367122" w:rsidRPr="00B01B15" w:rsidRDefault="00367122" w:rsidP="000B206F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Anabilim Dalı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FED8895" w14:textId="77777777" w:rsidR="00367122" w:rsidRPr="003A2DFF" w:rsidRDefault="00367122" w:rsidP="000B20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Enstitü Yönetimi</w:t>
            </w:r>
          </w:p>
          <w:p w14:paraId="369DAEFF" w14:textId="77777777" w:rsidR="00367122" w:rsidRPr="003A2DFF" w:rsidRDefault="00367122" w:rsidP="000B20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A4F3192" w14:textId="77777777" w:rsidR="00367122" w:rsidRPr="003A2DFF" w:rsidRDefault="00367122" w:rsidP="000B20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Hizmet-Eğitim Koordinatörlüğü ve</w:t>
            </w:r>
          </w:p>
        </w:tc>
      </w:tr>
      <w:tr w:rsidR="00367122" w:rsidRPr="00DB217C" w14:paraId="1C63C5FA" w14:textId="77777777" w:rsidTr="000B206F">
        <w:trPr>
          <w:gridAfter w:val="1"/>
          <w:wAfter w:w="142" w:type="dxa"/>
          <w:trHeight w:val="552"/>
        </w:trPr>
        <w:tc>
          <w:tcPr>
            <w:tcW w:w="2962" w:type="dxa"/>
            <w:shd w:val="clear" w:color="auto" w:fill="auto"/>
          </w:tcPr>
          <w:p w14:paraId="0D638D2C" w14:textId="77777777" w:rsidR="00367122" w:rsidRDefault="00367122" w:rsidP="000B206F">
            <w:pPr>
              <w:rPr>
                <w:b/>
              </w:rPr>
            </w:pPr>
          </w:p>
          <w:p w14:paraId="3F2B8369" w14:textId="0DF021AD" w:rsidR="00367122" w:rsidRDefault="00367122" w:rsidP="000B206F">
            <w:pPr>
              <w:rPr>
                <w:b/>
              </w:rPr>
            </w:pPr>
          </w:p>
          <w:p w14:paraId="035D365B" w14:textId="77777777" w:rsidR="00367122" w:rsidRDefault="00367122" w:rsidP="000B206F">
            <w:pPr>
              <w:rPr>
                <w:b/>
              </w:rPr>
            </w:pPr>
          </w:p>
          <w:p w14:paraId="29FAE10E" w14:textId="0C91AD49" w:rsidR="00367122" w:rsidRDefault="00367122" w:rsidP="000B206F">
            <w:pPr>
              <w:rPr>
                <w:b/>
              </w:rPr>
            </w:pPr>
          </w:p>
          <w:p w14:paraId="18989F12" w14:textId="77777777" w:rsidR="00367122" w:rsidRDefault="00367122" w:rsidP="000B206F">
            <w:pPr>
              <w:rPr>
                <w:b/>
              </w:rPr>
            </w:pPr>
          </w:p>
          <w:p w14:paraId="321B25DE" w14:textId="77777777" w:rsidR="00367122" w:rsidRDefault="00367122" w:rsidP="000B206F">
            <w:pPr>
              <w:rPr>
                <w:b/>
              </w:rPr>
            </w:pPr>
          </w:p>
          <w:p w14:paraId="5688958E" w14:textId="77777777" w:rsidR="00367122" w:rsidRDefault="00367122" w:rsidP="000B206F">
            <w:pPr>
              <w:rPr>
                <w:b/>
              </w:rPr>
            </w:pPr>
          </w:p>
          <w:p w14:paraId="50DE559B" w14:textId="77777777" w:rsidR="00367122" w:rsidRDefault="00367122" w:rsidP="000B206F">
            <w:pPr>
              <w:rPr>
                <w:b/>
              </w:rPr>
            </w:pPr>
          </w:p>
          <w:p w14:paraId="7C870029" w14:textId="46A69A23" w:rsidR="00367122" w:rsidRDefault="00367122" w:rsidP="000B206F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</w:t>
            </w:r>
          </w:p>
          <w:p w14:paraId="621E1177" w14:textId="6173C5D6" w:rsidR="00367122" w:rsidRDefault="00367122" w:rsidP="000B206F">
            <w:pPr>
              <w:rPr>
                <w:b/>
              </w:rPr>
            </w:pPr>
          </w:p>
          <w:p w14:paraId="3690E3B7" w14:textId="77777777" w:rsidR="00367122" w:rsidRDefault="00367122" w:rsidP="000B206F">
            <w:pPr>
              <w:rPr>
                <w:b/>
              </w:rPr>
            </w:pPr>
          </w:p>
          <w:p w14:paraId="6F7CA304" w14:textId="77777777" w:rsidR="00367122" w:rsidRDefault="00367122" w:rsidP="000B206F">
            <w:pPr>
              <w:rPr>
                <w:b/>
              </w:rPr>
            </w:pPr>
          </w:p>
          <w:p w14:paraId="1B86D1DB" w14:textId="77777777" w:rsidR="00367122" w:rsidRDefault="00367122" w:rsidP="000B206F">
            <w:pPr>
              <w:rPr>
                <w:b/>
              </w:rPr>
            </w:pPr>
          </w:p>
          <w:p w14:paraId="1E2D8CB6" w14:textId="77777777" w:rsidR="00367122" w:rsidRDefault="00367122" w:rsidP="000B206F">
            <w:pPr>
              <w:rPr>
                <w:b/>
              </w:rPr>
            </w:pPr>
          </w:p>
          <w:p w14:paraId="547BE6E7" w14:textId="77777777" w:rsidR="00367122" w:rsidRDefault="00367122" w:rsidP="000B206F">
            <w:pPr>
              <w:rPr>
                <w:b/>
              </w:rPr>
            </w:pPr>
          </w:p>
          <w:p w14:paraId="3055FC05" w14:textId="77777777" w:rsidR="00367122" w:rsidRDefault="00367122" w:rsidP="000B206F">
            <w:pPr>
              <w:rPr>
                <w:b/>
              </w:rPr>
            </w:pPr>
          </w:p>
          <w:p w14:paraId="6DB205F5" w14:textId="77777777" w:rsidR="00367122" w:rsidRDefault="00367122" w:rsidP="000B206F">
            <w:pPr>
              <w:rPr>
                <w:b/>
              </w:rPr>
            </w:pPr>
          </w:p>
          <w:p w14:paraId="619B8668" w14:textId="77777777" w:rsidR="00367122" w:rsidRDefault="00367122" w:rsidP="000B206F">
            <w:pPr>
              <w:rPr>
                <w:b/>
              </w:rPr>
            </w:pPr>
          </w:p>
          <w:p w14:paraId="26802E1B" w14:textId="77777777" w:rsidR="00367122" w:rsidRDefault="00367122" w:rsidP="000B206F">
            <w:pPr>
              <w:rPr>
                <w:b/>
              </w:rPr>
            </w:pPr>
          </w:p>
          <w:p w14:paraId="1E7591FC" w14:textId="77777777" w:rsidR="00367122" w:rsidRDefault="00367122" w:rsidP="000B206F">
            <w:pPr>
              <w:rPr>
                <w:b/>
              </w:rPr>
            </w:pPr>
          </w:p>
          <w:p w14:paraId="1F6E31A9" w14:textId="77777777" w:rsidR="00367122" w:rsidRDefault="00367122" w:rsidP="000B206F">
            <w:pPr>
              <w:rPr>
                <w:b/>
              </w:rPr>
            </w:pPr>
          </w:p>
          <w:p w14:paraId="6173F450" w14:textId="77777777" w:rsidR="00367122" w:rsidRDefault="00367122" w:rsidP="000B206F">
            <w:pPr>
              <w:rPr>
                <w:b/>
              </w:rPr>
            </w:pPr>
          </w:p>
          <w:p w14:paraId="38708BB0" w14:textId="77777777" w:rsidR="00367122" w:rsidRDefault="00367122" w:rsidP="000B206F">
            <w:pPr>
              <w:rPr>
                <w:b/>
              </w:rPr>
            </w:pPr>
          </w:p>
          <w:p w14:paraId="50ABA49F" w14:textId="77777777" w:rsidR="00367122" w:rsidRDefault="00367122" w:rsidP="000B206F">
            <w:pPr>
              <w:rPr>
                <w:b/>
              </w:rPr>
            </w:pPr>
          </w:p>
          <w:p w14:paraId="63D73EC0" w14:textId="46F1AD5D" w:rsidR="00367122" w:rsidRDefault="00367122" w:rsidP="000B206F">
            <w:pPr>
              <w:rPr>
                <w:b/>
              </w:rPr>
            </w:pPr>
          </w:p>
          <w:p w14:paraId="538F4788" w14:textId="77777777" w:rsidR="00367122" w:rsidRDefault="00367122" w:rsidP="000B206F">
            <w:pPr>
              <w:rPr>
                <w:b/>
              </w:rPr>
            </w:pPr>
            <w:r w:rsidRPr="00A03543">
              <w:rPr>
                <w:b/>
                <w:noProof/>
                <w:lang w:eastAsia="tr-TR"/>
              </w:rPr>
              <mc:AlternateContent>
                <mc:Choice Requires="wps">
                  <w:drawing>
                    <wp:anchor distT="45720" distB="45720" distL="114300" distR="114300" simplePos="0" relativeHeight="251878912" behindDoc="0" locked="0" layoutInCell="1" allowOverlap="1" wp14:anchorId="4F02B3AA" wp14:editId="35B35487">
                      <wp:simplePos x="0" y="0"/>
                      <wp:positionH relativeFrom="column">
                        <wp:posOffset>624840</wp:posOffset>
                      </wp:positionH>
                      <wp:positionV relativeFrom="paragraph">
                        <wp:posOffset>65405</wp:posOffset>
                      </wp:positionV>
                      <wp:extent cx="552450" cy="295275"/>
                      <wp:effectExtent l="0" t="0" r="0" b="9525"/>
                      <wp:wrapSquare wrapText="bothSides"/>
                      <wp:docPr id="239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2450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5B4B46" w14:textId="77777777" w:rsidR="00367122" w:rsidRPr="00A03543" w:rsidRDefault="00367122" w:rsidP="00367122">
                                  <w:pPr>
                                    <w:rPr>
                                      <w:b/>
                                      <w:color w:val="4472C4" w:themeColor="accent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7" type="#_x0000_t202" style="position:absolute;margin-left:49.2pt;margin-top:5.15pt;width:43.5pt;height:23.25pt;z-index:251878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" stroked="f">
                      <v:textbox>
                        <w:txbxContent>
                          <w:p w14:paraId="3E5B4B46" w14:textId="77777777" w:rsidR="00367122" w:rsidRPr="00A03543" w:rsidRDefault="00367122" w:rsidP="00367122">
                            <w:pPr>
                              <w:rPr>
                                <w:b/>
                                <w:color w:val="4472C4" w:themeColor="accent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3AB808F1" w14:textId="77777777" w:rsidR="00367122" w:rsidRDefault="00367122" w:rsidP="000B206F">
            <w:pPr>
              <w:rPr>
                <w:b/>
              </w:rPr>
            </w:pPr>
          </w:p>
          <w:p w14:paraId="413BEBE7" w14:textId="77777777" w:rsidR="00367122" w:rsidRDefault="00367122" w:rsidP="000B206F">
            <w:pPr>
              <w:rPr>
                <w:b/>
              </w:rPr>
            </w:pPr>
          </w:p>
          <w:p w14:paraId="32D5DB67" w14:textId="77777777" w:rsidR="00367122" w:rsidRDefault="00367122" w:rsidP="000B206F">
            <w:pPr>
              <w:rPr>
                <w:b/>
              </w:rPr>
            </w:pPr>
          </w:p>
          <w:p w14:paraId="514EDA21" w14:textId="69049AE6" w:rsidR="00367122" w:rsidRDefault="00367122" w:rsidP="000B206F">
            <w:pPr>
              <w:rPr>
                <w:b/>
              </w:rPr>
            </w:pPr>
          </w:p>
          <w:p w14:paraId="59130A6A" w14:textId="22A32D11" w:rsidR="00367122" w:rsidRDefault="00367122" w:rsidP="000B206F">
            <w:pPr>
              <w:rPr>
                <w:b/>
              </w:rPr>
            </w:pPr>
          </w:p>
          <w:p w14:paraId="4A8369F6" w14:textId="77777777" w:rsidR="00367122" w:rsidRDefault="00367122" w:rsidP="000B206F">
            <w:pPr>
              <w:rPr>
                <w:b/>
              </w:rPr>
            </w:pPr>
          </w:p>
          <w:p w14:paraId="2E84D9F6" w14:textId="77777777" w:rsidR="00367122" w:rsidRDefault="00367122" w:rsidP="000B206F">
            <w:pPr>
              <w:rPr>
                <w:b/>
              </w:rPr>
            </w:pPr>
          </w:p>
          <w:p w14:paraId="39AA72CE" w14:textId="77777777" w:rsidR="00367122" w:rsidRDefault="00367122" w:rsidP="000B206F">
            <w:pPr>
              <w:rPr>
                <w:b/>
              </w:rPr>
            </w:pPr>
          </w:p>
          <w:p w14:paraId="5B032AC4" w14:textId="77777777" w:rsidR="00367122" w:rsidRDefault="00367122" w:rsidP="000B206F">
            <w:pPr>
              <w:rPr>
                <w:b/>
              </w:rPr>
            </w:pPr>
          </w:p>
          <w:p w14:paraId="238C8A8E" w14:textId="77777777" w:rsidR="00367122" w:rsidRDefault="00367122" w:rsidP="000B206F">
            <w:pPr>
              <w:rPr>
                <w:b/>
              </w:rPr>
            </w:pPr>
          </w:p>
          <w:p w14:paraId="61AC2BE5" w14:textId="77777777" w:rsidR="00367122" w:rsidRPr="00DB217C" w:rsidRDefault="00367122" w:rsidP="000B206F">
            <w:pPr>
              <w:rPr>
                <w:b/>
              </w:rPr>
            </w:pPr>
          </w:p>
        </w:tc>
        <w:tc>
          <w:tcPr>
            <w:tcW w:w="3119" w:type="dxa"/>
            <w:shd w:val="clear" w:color="auto" w:fill="auto"/>
          </w:tcPr>
          <w:p w14:paraId="251CE6E1" w14:textId="066DC0F0" w:rsidR="00367122" w:rsidRDefault="00024919" w:rsidP="000B206F">
            <w:pPr>
              <w:jc w:val="center"/>
              <w:rPr>
                <w:b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92224" behindDoc="0" locked="0" layoutInCell="1" allowOverlap="1" wp14:anchorId="33882770" wp14:editId="719E63F8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164465</wp:posOffset>
                      </wp:positionV>
                      <wp:extent cx="1733550" cy="1714500"/>
                      <wp:effectExtent l="0" t="0" r="19050" b="19050"/>
                      <wp:wrapNone/>
                      <wp:docPr id="286" name="Oval 2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33550" cy="17145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24B89BA" w14:textId="3C9C72B6" w:rsidR="00024919" w:rsidRPr="00024919" w:rsidRDefault="00095210" w:rsidP="00095210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 xml:space="preserve">Gerekli işlemler yapıldıktan </w:t>
                                  </w:r>
                                  <w:r w:rsidR="00F07942">
                                    <w:rPr>
                                      <w:color w:val="000000" w:themeColor="text1"/>
                                    </w:rPr>
                                    <w:t xml:space="preserve">sonra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belgelerin </w:t>
                                  </w:r>
                                  <w:r w:rsidR="00024919" w:rsidRPr="00024919">
                                    <w:rPr>
                                      <w:color w:val="000000" w:themeColor="text1"/>
                                    </w:rPr>
                                    <w:t>öğrencinin dosyasına kaldır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ıl</w:t>
                                  </w:r>
                                  <w:r w:rsidR="00024919" w:rsidRPr="00024919">
                                    <w:rPr>
                                      <w:color w:val="000000" w:themeColor="text1"/>
                                    </w:rPr>
                                    <w:t>ması.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86" o:spid="_x0000_s1048" style="position:absolute;left:0;text-align:left;margin-left:-5.15pt;margin-top:12.95pt;width:136.5pt;height:135pt;z-index:25189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" fillcolor="white [3212]" strokecolor="#1f3763 [1604]" strokeweight="1pt">
                      <v:stroke joinstyle="miter"/>
                      <v:textbox>
                        <w:txbxContent>
                          <w:p w14:paraId="724B89BA" w14:textId="3C9C72B6" w:rsidR="00024919" w:rsidRPr="00024919" w:rsidRDefault="00095210" w:rsidP="0009521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Gerekli işlemler yapıldıktan </w:t>
                            </w:r>
                            <w:r w:rsidR="00F07942">
                              <w:rPr>
                                <w:color w:val="000000" w:themeColor="text1"/>
                              </w:rPr>
                              <w:t xml:space="preserve">sonra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belgelerin </w:t>
                            </w:r>
                            <w:r w:rsidR="00024919" w:rsidRPr="00024919">
                              <w:rPr>
                                <w:color w:val="000000" w:themeColor="text1"/>
                              </w:rPr>
                              <w:t>öğrencinin dosyasına kaldır</w:t>
                            </w:r>
                            <w:r>
                              <w:rPr>
                                <w:color w:val="000000" w:themeColor="text1"/>
                              </w:rPr>
                              <w:t>ıl</w:t>
                            </w:r>
                            <w:r w:rsidR="00024919" w:rsidRPr="00024919">
                              <w:rPr>
                                <w:color w:val="000000" w:themeColor="text1"/>
                              </w:rPr>
                              <w:t>ması.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367122" w:rsidRPr="00A03543">
              <w:rPr>
                <w:b/>
                <w:noProof/>
                <w:lang w:eastAsia="tr-TR"/>
              </w:rPr>
              <mc:AlternateContent>
                <mc:Choice Requires="wps">
                  <w:drawing>
                    <wp:anchor distT="45720" distB="45720" distL="114300" distR="114300" simplePos="0" relativeHeight="251879936" behindDoc="0" locked="0" layoutInCell="1" allowOverlap="1" wp14:anchorId="77900713" wp14:editId="49420B1B">
                      <wp:simplePos x="0" y="0"/>
                      <wp:positionH relativeFrom="column">
                        <wp:posOffset>1162685</wp:posOffset>
                      </wp:positionH>
                      <wp:positionV relativeFrom="paragraph">
                        <wp:posOffset>4754880</wp:posOffset>
                      </wp:positionV>
                      <wp:extent cx="466725" cy="238125"/>
                      <wp:effectExtent l="0" t="0" r="9525" b="9525"/>
                      <wp:wrapSquare wrapText="bothSides"/>
                      <wp:docPr id="244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67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B86258" w14:textId="77777777" w:rsidR="00367122" w:rsidRPr="00A03543" w:rsidRDefault="00367122" w:rsidP="00367122">
                                  <w:pPr>
                                    <w:rPr>
                                      <w:b/>
                                      <w:color w:val="4472C4" w:themeColor="accent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9" type="#_x0000_t202" style="position:absolute;left:0;text-align:left;margin-left:91.55pt;margin-top:374.4pt;width:36.75pt;height:18.75pt;z-index:251879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" stroked="f">
                      <v:textbox>
                        <w:txbxContent>
                          <w:p w14:paraId="53B86258" w14:textId="77777777" w:rsidR="00367122" w:rsidRPr="00A03543" w:rsidRDefault="00367122" w:rsidP="00367122">
                            <w:pPr>
                              <w:rPr>
                                <w:b/>
                                <w:color w:val="4472C4" w:themeColor="accent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60D214C9" w14:textId="335F4EE7" w:rsidR="00367122" w:rsidRPr="005D534A" w:rsidRDefault="00367122" w:rsidP="000B206F"/>
          <w:p w14:paraId="7674550F" w14:textId="7AE6E1B4" w:rsidR="00367122" w:rsidRPr="005D534A" w:rsidRDefault="00367122" w:rsidP="000B206F"/>
          <w:p w14:paraId="67F00BD2" w14:textId="5D006792" w:rsidR="00367122" w:rsidRPr="005D534A" w:rsidRDefault="00367122" w:rsidP="000B206F"/>
          <w:p w14:paraId="7F025C5D" w14:textId="00D92874" w:rsidR="00367122" w:rsidRPr="005D534A" w:rsidRDefault="00367122" w:rsidP="000B206F"/>
          <w:p w14:paraId="189E5D44" w14:textId="77777777" w:rsidR="00367122" w:rsidRPr="005D534A" w:rsidRDefault="00367122" w:rsidP="000B206F"/>
          <w:p w14:paraId="0E6CA863" w14:textId="1331F755" w:rsidR="00367122" w:rsidRPr="005D534A" w:rsidRDefault="00024919" w:rsidP="000B206F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91200" behindDoc="0" locked="0" layoutInCell="1" allowOverlap="1" wp14:anchorId="7EEA3B16" wp14:editId="05C6DC6E">
                      <wp:simplePos x="0" y="0"/>
                      <wp:positionH relativeFrom="column">
                        <wp:posOffset>1630045</wp:posOffset>
                      </wp:positionH>
                      <wp:positionV relativeFrom="paragraph">
                        <wp:posOffset>17780</wp:posOffset>
                      </wp:positionV>
                      <wp:extent cx="2600325" cy="9525"/>
                      <wp:effectExtent l="19050" t="57150" r="0" b="85725"/>
                      <wp:wrapNone/>
                      <wp:docPr id="285" name="Düz Ok Bağlayıcısı 2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00325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shape w14:anchorId="739F77E8" id="Düz Ok Bağlayıcısı 285" o:spid="_x0000_s1026" type="#_x0000_t32" style="position:absolute;margin-left:128.35pt;margin-top:1.4pt;width:204.75pt;height:.75pt;flip:x;z-index:251891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798497A8" w14:textId="77777777" w:rsidR="00367122" w:rsidRDefault="00367122" w:rsidP="000B206F"/>
          <w:p w14:paraId="6EBB02FC" w14:textId="77777777" w:rsidR="00367122" w:rsidRPr="005D534A" w:rsidRDefault="00367122" w:rsidP="000B206F"/>
          <w:p w14:paraId="3F22A057" w14:textId="77777777" w:rsidR="00367122" w:rsidRDefault="00367122" w:rsidP="000B206F"/>
          <w:p w14:paraId="2E6E01F3" w14:textId="5CD727A8" w:rsidR="00367122" w:rsidRDefault="00367122" w:rsidP="000B206F">
            <w:pPr>
              <w:jc w:val="center"/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86080" behindDoc="0" locked="0" layoutInCell="1" allowOverlap="1" wp14:anchorId="5A2CA1BD" wp14:editId="451939B3">
                      <wp:simplePos x="0" y="0"/>
                      <wp:positionH relativeFrom="column">
                        <wp:posOffset>915670</wp:posOffset>
                      </wp:positionH>
                      <wp:positionV relativeFrom="paragraph">
                        <wp:posOffset>270510</wp:posOffset>
                      </wp:positionV>
                      <wp:extent cx="0" cy="0"/>
                      <wp:effectExtent l="0" t="0" r="0" b="0"/>
                      <wp:wrapNone/>
                      <wp:docPr id="248" name="Düz Ok Bağlayıcısı 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shape w14:anchorId="15C53170" id="Düz Ok Bağlayıcısı 248" o:spid="_x0000_s1026" type="#_x0000_t32" style="position:absolute;margin-left:72.1pt;margin-top:21.3pt;width:0;height:0;z-index:25188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" strokecolor="#4472c4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4D4D80AC" w14:textId="00741B7E" w:rsidR="00367122" w:rsidRDefault="00367122" w:rsidP="000B206F"/>
          <w:p w14:paraId="314E2592" w14:textId="7EC762BA" w:rsidR="00367122" w:rsidRDefault="00367122" w:rsidP="000B206F">
            <w:pPr>
              <w:jc w:val="center"/>
            </w:pPr>
            <w:r>
              <w:t xml:space="preserve">            </w:t>
            </w:r>
          </w:p>
          <w:p w14:paraId="1E0418C6" w14:textId="77777777" w:rsidR="00367122" w:rsidRPr="00083CB7" w:rsidRDefault="00367122" w:rsidP="000B206F"/>
          <w:p w14:paraId="1E372964" w14:textId="77777777" w:rsidR="00367122" w:rsidRPr="00083CB7" w:rsidRDefault="00367122" w:rsidP="000B206F"/>
          <w:p w14:paraId="453BA36A" w14:textId="77777777" w:rsidR="00367122" w:rsidRPr="00083CB7" w:rsidRDefault="00367122" w:rsidP="000B206F"/>
          <w:p w14:paraId="1BF8FB4B" w14:textId="77777777" w:rsidR="00367122" w:rsidRPr="00083CB7" w:rsidRDefault="00367122" w:rsidP="000B206F"/>
          <w:p w14:paraId="39CD214C" w14:textId="77777777" w:rsidR="00367122" w:rsidRPr="00083CB7" w:rsidRDefault="00367122" w:rsidP="000B206F"/>
          <w:p w14:paraId="0D832B2B" w14:textId="77777777" w:rsidR="00367122" w:rsidRPr="00083CB7" w:rsidRDefault="00367122" w:rsidP="000B206F"/>
          <w:p w14:paraId="7C1BB9D4" w14:textId="77777777" w:rsidR="00367122" w:rsidRPr="00083CB7" w:rsidRDefault="00367122" w:rsidP="000B206F"/>
          <w:p w14:paraId="4EB4F679" w14:textId="77777777" w:rsidR="00367122" w:rsidRPr="00083CB7" w:rsidRDefault="00367122" w:rsidP="000B206F"/>
          <w:p w14:paraId="0F604E8F" w14:textId="6753C378" w:rsidR="00367122" w:rsidRDefault="00367122" w:rsidP="000B206F"/>
          <w:p w14:paraId="7CB28C2D" w14:textId="77777777" w:rsidR="00367122" w:rsidRPr="00083CB7" w:rsidRDefault="00367122" w:rsidP="000B206F"/>
          <w:p w14:paraId="68B89E72" w14:textId="77777777" w:rsidR="00367122" w:rsidRPr="00083CB7" w:rsidRDefault="00367122" w:rsidP="000B206F"/>
          <w:p w14:paraId="0DA35E3F" w14:textId="77777777" w:rsidR="00367122" w:rsidRDefault="00367122" w:rsidP="000B206F"/>
          <w:p w14:paraId="4F6360C4" w14:textId="77777777" w:rsidR="00367122" w:rsidRPr="00083CB7" w:rsidRDefault="00367122" w:rsidP="000B206F"/>
          <w:p w14:paraId="32841CCA" w14:textId="77777777" w:rsidR="00367122" w:rsidRDefault="00367122" w:rsidP="000B206F"/>
          <w:p w14:paraId="11514634" w14:textId="77777777" w:rsidR="00367122" w:rsidRDefault="00367122" w:rsidP="000B206F"/>
          <w:p w14:paraId="75FF040A" w14:textId="4094AC4F" w:rsidR="00367122" w:rsidRPr="00083CB7" w:rsidRDefault="00367122" w:rsidP="000B206F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14:paraId="534AFAF4" w14:textId="70B74C75" w:rsidR="00367122" w:rsidRPr="00DB217C" w:rsidRDefault="00367122" w:rsidP="000B206F">
            <w:pPr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14:paraId="7E8A3E46" w14:textId="77777777" w:rsidR="00367122" w:rsidRPr="00DB217C" w:rsidRDefault="00367122" w:rsidP="000B206F">
            <w:pPr>
              <w:ind w:left="-235" w:firstLine="235"/>
              <w:rPr>
                <w:b/>
              </w:rPr>
            </w:pPr>
          </w:p>
        </w:tc>
        <w:tc>
          <w:tcPr>
            <w:tcW w:w="1985" w:type="dxa"/>
          </w:tcPr>
          <w:p w14:paraId="18840941" w14:textId="3A296BE0" w:rsidR="00367122" w:rsidRPr="00DB217C" w:rsidRDefault="002C16C6" w:rsidP="000B206F">
            <w:pPr>
              <w:ind w:left="-235" w:firstLine="235"/>
              <w:rPr>
                <w:b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90176" behindDoc="0" locked="0" layoutInCell="1" allowOverlap="1" wp14:anchorId="621C566D" wp14:editId="5752A244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526416</wp:posOffset>
                      </wp:positionV>
                      <wp:extent cx="1038225" cy="1009650"/>
                      <wp:effectExtent l="0" t="0" r="28575" b="19050"/>
                      <wp:wrapNone/>
                      <wp:docPr id="284" name="Dikdörtgen 2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8225" cy="10096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1E28588" w14:textId="52163C2F" w:rsidR="002C16C6" w:rsidRPr="00E575AB" w:rsidRDefault="002C16C6" w:rsidP="002C16C6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Tez CD’sinin Öğrenci İşleri Birimi</w:t>
                                  </w:r>
                                  <w:r w:rsidR="00024919">
                                    <w:rPr>
                                      <w:color w:val="000000" w:themeColor="text1"/>
                                    </w:rPr>
                                    <w:t>’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ne teslim edilmesi.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284" o:spid="_x0000_s1050" style="position:absolute;left:0;text-align:left;margin-left:.05pt;margin-top:41.45pt;width:81.75pt;height:79.5pt;z-index:25189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" fillcolor="window" strokecolor="#2f528f" strokeweight="1pt">
                      <v:textbox>
                        <w:txbxContent>
                          <w:p w14:paraId="11E28588" w14:textId="52163C2F" w:rsidR="002C16C6" w:rsidRPr="00E575AB" w:rsidRDefault="002C16C6" w:rsidP="002C16C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Tez CD’sinin Öğrenci İşleri Birimi</w:t>
                            </w:r>
                            <w:r w:rsidR="00024919">
                              <w:rPr>
                                <w:color w:val="000000" w:themeColor="text1"/>
                              </w:rPr>
                              <w:t>’</w:t>
                            </w:r>
                            <w:r>
                              <w:rPr>
                                <w:color w:val="000000" w:themeColor="text1"/>
                              </w:rPr>
                              <w:t>ne teslim edilmesi.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88128" behindDoc="0" locked="0" layoutInCell="1" allowOverlap="1" wp14:anchorId="37798F4E" wp14:editId="0531D00A">
                      <wp:simplePos x="0" y="0"/>
                      <wp:positionH relativeFrom="column">
                        <wp:posOffset>457835</wp:posOffset>
                      </wp:positionH>
                      <wp:positionV relativeFrom="paragraph">
                        <wp:posOffset>78740</wp:posOffset>
                      </wp:positionV>
                      <wp:extent cx="9525" cy="438150"/>
                      <wp:effectExtent l="38100" t="0" r="66675" b="57150"/>
                      <wp:wrapNone/>
                      <wp:docPr id="283" name="Düz Ok Bağlayıcısı 2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4381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shape w14:anchorId="48C9574B" id="Düz Ok Bağlayıcısı 283" o:spid="_x0000_s1026" type="#_x0000_t32" style="position:absolute;margin-left:36.05pt;margin-top:6.2pt;width:.75pt;height:34.5pt;z-index:251888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367122" w:rsidRPr="00161D62" w14:paraId="6871C435" w14:textId="77777777" w:rsidTr="000B206F">
        <w:trPr>
          <w:trHeight w:val="10604"/>
        </w:trPr>
        <w:tc>
          <w:tcPr>
            <w:tcW w:w="2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AEC69C" w14:textId="02C0BDCD" w:rsidR="00367122" w:rsidRPr="00161D62" w:rsidRDefault="00367122" w:rsidP="000B206F"/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0630C0" w14:textId="7DFB1ABE" w:rsidR="00367122" w:rsidRPr="00167748" w:rsidRDefault="00367122" w:rsidP="000B206F">
            <w:pPr>
              <w:jc w:val="center"/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892D0A" w14:textId="7D4977A6" w:rsidR="00367122" w:rsidRPr="00161D62" w:rsidRDefault="00367122" w:rsidP="000B206F"/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9192B3" w14:textId="2313AA1C" w:rsidR="00367122" w:rsidRPr="00161D62" w:rsidRDefault="00367122" w:rsidP="000B206F"/>
        </w:tc>
        <w:tc>
          <w:tcPr>
            <w:tcW w:w="21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B5D476" w14:textId="77777777" w:rsidR="00367122" w:rsidRDefault="00367122" w:rsidP="000B206F">
            <w:pPr>
              <w:rPr>
                <w:noProof/>
                <w:lang w:eastAsia="tr-TR"/>
              </w:rPr>
            </w:pPr>
          </w:p>
          <w:p w14:paraId="50A4A13C" w14:textId="77777777" w:rsidR="00367122" w:rsidRDefault="00367122" w:rsidP="000B206F">
            <w:pPr>
              <w:rPr>
                <w:noProof/>
                <w:lang w:eastAsia="tr-TR"/>
              </w:rPr>
            </w:pPr>
          </w:p>
          <w:p w14:paraId="56CA6A10" w14:textId="77777777" w:rsidR="00367122" w:rsidRDefault="00367122" w:rsidP="000B206F">
            <w:pPr>
              <w:rPr>
                <w:noProof/>
                <w:lang w:eastAsia="tr-TR"/>
              </w:rPr>
            </w:pPr>
          </w:p>
          <w:p w14:paraId="2E53DDE7" w14:textId="77777777" w:rsidR="00367122" w:rsidRDefault="00367122" w:rsidP="000B206F">
            <w:pPr>
              <w:rPr>
                <w:noProof/>
                <w:lang w:eastAsia="tr-TR"/>
              </w:rPr>
            </w:pPr>
          </w:p>
          <w:p w14:paraId="6274A495" w14:textId="77777777" w:rsidR="00367122" w:rsidRDefault="00367122" w:rsidP="000B206F">
            <w:pPr>
              <w:rPr>
                <w:noProof/>
                <w:lang w:eastAsia="tr-TR"/>
              </w:rPr>
            </w:pPr>
          </w:p>
          <w:p w14:paraId="2FDAD4C7" w14:textId="77777777" w:rsidR="00367122" w:rsidRDefault="00367122" w:rsidP="000B206F">
            <w:pPr>
              <w:rPr>
                <w:noProof/>
                <w:lang w:eastAsia="tr-TR"/>
              </w:rPr>
            </w:pPr>
          </w:p>
          <w:p w14:paraId="7921984D" w14:textId="77777777" w:rsidR="00367122" w:rsidRDefault="00367122" w:rsidP="000B206F">
            <w:pPr>
              <w:rPr>
                <w:noProof/>
                <w:lang w:eastAsia="tr-TR"/>
              </w:rPr>
            </w:pPr>
          </w:p>
          <w:p w14:paraId="18DCC327" w14:textId="77777777" w:rsidR="00367122" w:rsidRDefault="00367122" w:rsidP="000B206F">
            <w:pPr>
              <w:rPr>
                <w:noProof/>
                <w:lang w:eastAsia="tr-TR"/>
              </w:rPr>
            </w:pPr>
          </w:p>
          <w:p w14:paraId="68376856" w14:textId="77777777" w:rsidR="00367122" w:rsidRDefault="00367122" w:rsidP="000B206F">
            <w:pPr>
              <w:rPr>
                <w:noProof/>
                <w:lang w:eastAsia="tr-TR"/>
              </w:rPr>
            </w:pPr>
          </w:p>
          <w:p w14:paraId="30AA9BC9" w14:textId="77777777" w:rsidR="00367122" w:rsidRDefault="00367122" w:rsidP="000B206F">
            <w:pPr>
              <w:rPr>
                <w:noProof/>
                <w:lang w:eastAsia="tr-TR"/>
              </w:rPr>
            </w:pPr>
          </w:p>
          <w:p w14:paraId="1C27411E" w14:textId="77777777" w:rsidR="00367122" w:rsidRDefault="00367122" w:rsidP="000B206F">
            <w:pPr>
              <w:rPr>
                <w:noProof/>
                <w:lang w:eastAsia="tr-TR"/>
              </w:rPr>
            </w:pPr>
          </w:p>
          <w:p w14:paraId="28F9E03C" w14:textId="77777777" w:rsidR="00367122" w:rsidRDefault="00367122" w:rsidP="000B206F">
            <w:pPr>
              <w:rPr>
                <w:noProof/>
                <w:lang w:eastAsia="tr-TR"/>
              </w:rPr>
            </w:pPr>
          </w:p>
          <w:p w14:paraId="151C2A74" w14:textId="77777777" w:rsidR="00367122" w:rsidRDefault="00367122" w:rsidP="000B206F">
            <w:pPr>
              <w:rPr>
                <w:noProof/>
                <w:lang w:eastAsia="tr-TR"/>
              </w:rPr>
            </w:pPr>
          </w:p>
          <w:p w14:paraId="749550A5" w14:textId="77777777" w:rsidR="00367122" w:rsidRDefault="00367122" w:rsidP="000B206F">
            <w:pPr>
              <w:rPr>
                <w:noProof/>
                <w:lang w:eastAsia="tr-TR"/>
              </w:rPr>
            </w:pPr>
          </w:p>
          <w:p w14:paraId="1F43C61A" w14:textId="77777777" w:rsidR="00367122" w:rsidRDefault="00367122" w:rsidP="000B206F">
            <w:pPr>
              <w:rPr>
                <w:noProof/>
                <w:lang w:eastAsia="tr-TR"/>
              </w:rPr>
            </w:pPr>
          </w:p>
          <w:p w14:paraId="0613862D" w14:textId="77777777" w:rsidR="00367122" w:rsidRDefault="00367122" w:rsidP="000B206F">
            <w:pPr>
              <w:rPr>
                <w:noProof/>
                <w:lang w:eastAsia="tr-TR"/>
              </w:rPr>
            </w:pPr>
          </w:p>
          <w:p w14:paraId="360F1EB3" w14:textId="77777777" w:rsidR="00367122" w:rsidRDefault="00367122" w:rsidP="000B206F">
            <w:pPr>
              <w:rPr>
                <w:noProof/>
                <w:lang w:eastAsia="tr-TR"/>
              </w:rPr>
            </w:pPr>
          </w:p>
          <w:p w14:paraId="7D199543" w14:textId="77777777" w:rsidR="00367122" w:rsidRDefault="00367122" w:rsidP="000B206F">
            <w:pPr>
              <w:rPr>
                <w:noProof/>
                <w:lang w:eastAsia="tr-TR"/>
              </w:rPr>
            </w:pPr>
          </w:p>
          <w:p w14:paraId="59801C2E" w14:textId="77777777" w:rsidR="00367122" w:rsidRDefault="00367122" w:rsidP="000B206F">
            <w:pPr>
              <w:rPr>
                <w:noProof/>
                <w:lang w:eastAsia="tr-TR"/>
              </w:rPr>
            </w:pPr>
          </w:p>
          <w:p w14:paraId="22C5FFD5" w14:textId="77777777" w:rsidR="00367122" w:rsidRDefault="00367122" w:rsidP="000B206F">
            <w:pPr>
              <w:rPr>
                <w:noProof/>
                <w:lang w:eastAsia="tr-TR"/>
              </w:rPr>
            </w:pPr>
          </w:p>
          <w:p w14:paraId="20F4502B" w14:textId="77777777" w:rsidR="00367122" w:rsidRDefault="00367122" w:rsidP="000B206F">
            <w:pPr>
              <w:rPr>
                <w:noProof/>
                <w:lang w:eastAsia="tr-TR"/>
              </w:rPr>
            </w:pPr>
          </w:p>
          <w:p w14:paraId="57B44787" w14:textId="77777777" w:rsidR="00367122" w:rsidRDefault="00367122" w:rsidP="000B206F">
            <w:pPr>
              <w:rPr>
                <w:noProof/>
                <w:lang w:eastAsia="tr-TR"/>
              </w:rPr>
            </w:pPr>
          </w:p>
          <w:p w14:paraId="3A28F1F1" w14:textId="77777777" w:rsidR="00367122" w:rsidRDefault="00367122" w:rsidP="000B206F">
            <w:pPr>
              <w:rPr>
                <w:noProof/>
                <w:lang w:eastAsia="tr-TR"/>
              </w:rPr>
            </w:pPr>
          </w:p>
          <w:p w14:paraId="4FD6739B" w14:textId="77777777" w:rsidR="00367122" w:rsidRDefault="00367122" w:rsidP="000B206F">
            <w:pPr>
              <w:rPr>
                <w:noProof/>
                <w:lang w:eastAsia="tr-TR"/>
              </w:rPr>
            </w:pPr>
          </w:p>
          <w:p w14:paraId="711DDEF7" w14:textId="77777777" w:rsidR="00367122" w:rsidRDefault="00367122" w:rsidP="000B206F">
            <w:pPr>
              <w:rPr>
                <w:noProof/>
                <w:lang w:eastAsia="tr-TR"/>
              </w:rPr>
            </w:pPr>
          </w:p>
          <w:p w14:paraId="21FFABE2" w14:textId="253DDDBE" w:rsidR="00367122" w:rsidRPr="00161D62" w:rsidRDefault="00367122" w:rsidP="000B206F"/>
        </w:tc>
      </w:tr>
    </w:tbl>
    <w:p w14:paraId="1A835ADD" w14:textId="77777777" w:rsidR="00575316" w:rsidRDefault="00575316" w:rsidP="00B16BCC">
      <w:pPr>
        <w:tabs>
          <w:tab w:val="left" w:pos="4993"/>
        </w:tabs>
      </w:pPr>
    </w:p>
    <w:p w14:paraId="3C50F482" w14:textId="77777777" w:rsidR="00575316" w:rsidRDefault="00575316" w:rsidP="00B16BCC">
      <w:pPr>
        <w:tabs>
          <w:tab w:val="left" w:pos="4993"/>
        </w:tabs>
      </w:pPr>
    </w:p>
    <w:p w14:paraId="6BDB2CF8" w14:textId="77777777" w:rsidR="00575316" w:rsidRDefault="00575316" w:rsidP="00B16BCC">
      <w:pPr>
        <w:tabs>
          <w:tab w:val="left" w:pos="4993"/>
        </w:tabs>
      </w:pPr>
    </w:p>
    <w:p w14:paraId="3F53180C" w14:textId="77777777" w:rsidR="00575316" w:rsidRDefault="00575316" w:rsidP="00B16BCC">
      <w:pPr>
        <w:tabs>
          <w:tab w:val="left" w:pos="4993"/>
        </w:tabs>
        <w:rPr>
          <w:noProof/>
          <w:lang w:eastAsia="tr-TR"/>
        </w:rPr>
      </w:pPr>
    </w:p>
    <w:p w14:paraId="170EA489" w14:textId="77777777" w:rsidR="00575316" w:rsidRDefault="00575316" w:rsidP="00B16BCC">
      <w:pPr>
        <w:tabs>
          <w:tab w:val="left" w:pos="4993"/>
        </w:tabs>
        <w:rPr>
          <w:noProof/>
          <w:lang w:eastAsia="tr-TR"/>
        </w:rPr>
      </w:pPr>
    </w:p>
    <w:p w14:paraId="0D5D317D" w14:textId="27CADBFC" w:rsidR="008F498E" w:rsidRPr="00B16BCC" w:rsidRDefault="008F498E" w:rsidP="00B16BCC">
      <w:pPr>
        <w:tabs>
          <w:tab w:val="left" w:pos="4993"/>
        </w:tabs>
      </w:pPr>
    </w:p>
    <w:sectPr w:rsidR="008F498E" w:rsidRPr="00B16BCC" w:rsidSect="00E43BBC">
      <w:headerReference w:type="default" r:id="rId8"/>
      <w:footerReference w:type="default" r:id="rId9"/>
      <w:pgSz w:w="11906" w:h="16838"/>
      <w:pgMar w:top="1417" w:right="1417" w:bottom="1417" w:left="1417" w:header="708" w:footer="100" w:gutter="0"/>
      <w:cols w:space="708"/>
      <w:docGrid w:linePitch="360"/>
      <w:sectPrChange w:id="188" w:author="Hp" w:date="2019-04-16T11:41:00Z">
        <w:sectPr w:rsidR="008F498E" w:rsidRPr="00B16BCC" w:rsidSect="00E43BBC">
          <w:pgMar w:top="1417" w:right="1417" w:bottom="1417" w:left="1417" w:header="708" w:footer="708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6FA1BC" w14:textId="77777777" w:rsidR="00483F39" w:rsidRDefault="00483F39" w:rsidP="00B16BCC">
      <w:pPr>
        <w:spacing w:after="0" w:line="240" w:lineRule="auto"/>
      </w:pPr>
      <w:r>
        <w:separator/>
      </w:r>
    </w:p>
  </w:endnote>
  <w:endnote w:type="continuationSeparator" w:id="0">
    <w:p w14:paraId="52BBA33F" w14:textId="77777777" w:rsidR="00483F39" w:rsidRDefault="00483F39" w:rsidP="00B16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1"/>
      <w:tblW w:w="6141" w:type="pct"/>
      <w:tblInd w:w="-9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08"/>
      <w:gridCol w:w="2930"/>
      <w:gridCol w:w="2690"/>
      <w:gridCol w:w="2980"/>
    </w:tblGrid>
    <w:tr w:rsidR="00B16BCC" w:rsidRPr="00CB4E2A" w14:paraId="31B43FD5" w14:textId="77777777" w:rsidTr="00686F6C">
      <w:trPr>
        <w:trHeight w:val="277"/>
      </w:trPr>
      <w:tc>
        <w:tcPr>
          <w:tcW w:w="1231" w:type="pct"/>
          <w:vAlign w:val="center"/>
        </w:tcPr>
        <w:p w14:paraId="2520B938" w14:textId="77777777" w:rsidR="00B16BCC" w:rsidRPr="00CB4E2A" w:rsidRDefault="00B16BCC" w:rsidP="00B16BCC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</w:p>
      </w:tc>
      <w:tc>
        <w:tcPr>
          <w:tcW w:w="1284" w:type="pct"/>
          <w:vAlign w:val="center"/>
        </w:tcPr>
        <w:p w14:paraId="736E4E64" w14:textId="77777777" w:rsidR="00B16BCC" w:rsidRPr="00CB4E2A" w:rsidRDefault="00B16BCC" w:rsidP="00B16BCC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</w:p>
      </w:tc>
      <w:tc>
        <w:tcPr>
          <w:tcW w:w="1179" w:type="pct"/>
          <w:vAlign w:val="center"/>
        </w:tcPr>
        <w:p w14:paraId="69C2433E" w14:textId="77777777" w:rsidR="00B16BCC" w:rsidRPr="00CB4E2A" w:rsidRDefault="00B16BCC" w:rsidP="00B16BCC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</w:p>
      </w:tc>
      <w:tc>
        <w:tcPr>
          <w:tcW w:w="1306" w:type="pct"/>
          <w:vAlign w:val="center"/>
        </w:tcPr>
        <w:p w14:paraId="5C9A9789" w14:textId="77777777" w:rsidR="00B16BCC" w:rsidRPr="00CB4E2A" w:rsidRDefault="00B16BCC" w:rsidP="00B16BCC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</w:p>
      </w:tc>
    </w:tr>
    <w:tr w:rsidR="00B16BCC" w:rsidRPr="00CB4E2A" w14:paraId="34EFDE8E" w14:textId="77777777" w:rsidTr="00686F6C">
      <w:trPr>
        <w:trHeight w:val="277"/>
      </w:trPr>
      <w:tc>
        <w:tcPr>
          <w:tcW w:w="1231" w:type="pct"/>
          <w:vAlign w:val="center"/>
        </w:tcPr>
        <w:p w14:paraId="71B86297" w14:textId="77777777" w:rsidR="00B16BCC" w:rsidRDefault="00B16BCC" w:rsidP="00B16BCC">
          <w:pPr>
            <w:tabs>
              <w:tab w:val="center" w:pos="4536"/>
              <w:tab w:val="right" w:pos="9072"/>
            </w:tabs>
            <w:jc w:val="center"/>
            <w:rPr>
              <w:ins w:id="174" w:author="emine" w:date="2019-03-08T10:02:00Z"/>
              <w:rFonts w:ascii="Times New Roman" w:hAnsi="Times New Roman" w:cs="Times New Roman"/>
              <w:sz w:val="18"/>
            </w:rPr>
          </w:pPr>
          <w:r w:rsidRPr="00CB4E2A">
            <w:rPr>
              <w:rFonts w:ascii="Times New Roman" w:hAnsi="Times New Roman" w:cs="Times New Roman"/>
              <w:sz w:val="18"/>
            </w:rPr>
            <w:t>Hazırlayan</w:t>
          </w:r>
          <w:del w:id="175" w:author="emine" w:date="2019-03-08T10:03:00Z">
            <w:r w:rsidRPr="00CB4E2A" w:rsidDel="00D66900">
              <w:rPr>
                <w:rFonts w:ascii="Times New Roman" w:hAnsi="Times New Roman" w:cs="Times New Roman"/>
                <w:sz w:val="18"/>
              </w:rPr>
              <w:delText xml:space="preserve">: </w:delText>
            </w:r>
          </w:del>
        </w:p>
        <w:p w14:paraId="6B0198C8" w14:textId="6EBCB2A3" w:rsidR="00D66900" w:rsidRPr="00CB4E2A" w:rsidRDefault="00D66900" w:rsidP="00B16BCC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  <w:ins w:id="176" w:author="emine" w:date="2019-03-08T10:02:00Z">
            <w:r>
              <w:rPr>
                <w:rFonts w:ascii="Times New Roman" w:hAnsi="Times New Roman" w:cs="Times New Roman"/>
                <w:sz w:val="18"/>
              </w:rPr>
              <w:t>Meral ALTUNER</w:t>
            </w:r>
          </w:ins>
        </w:p>
      </w:tc>
      <w:tc>
        <w:tcPr>
          <w:tcW w:w="1284" w:type="pct"/>
          <w:vAlign w:val="center"/>
        </w:tcPr>
        <w:p w14:paraId="38B87D64" w14:textId="77777777" w:rsidR="00D66900" w:rsidRDefault="00D66900" w:rsidP="00B16BCC">
          <w:pPr>
            <w:tabs>
              <w:tab w:val="center" w:pos="4536"/>
              <w:tab w:val="right" w:pos="9072"/>
            </w:tabs>
            <w:jc w:val="center"/>
            <w:rPr>
              <w:ins w:id="177" w:author="emine" w:date="2019-03-08T10:04:00Z"/>
              <w:rFonts w:ascii="Times New Roman" w:hAnsi="Times New Roman" w:cs="Times New Roman"/>
              <w:sz w:val="18"/>
            </w:rPr>
          </w:pPr>
        </w:p>
        <w:p w14:paraId="2501FD52" w14:textId="030A2EF7" w:rsidR="00D66900" w:rsidRDefault="00B16BCC" w:rsidP="00B16BCC">
          <w:pPr>
            <w:tabs>
              <w:tab w:val="center" w:pos="4536"/>
              <w:tab w:val="right" w:pos="9072"/>
            </w:tabs>
            <w:jc w:val="center"/>
            <w:rPr>
              <w:ins w:id="178" w:author="emine" w:date="2019-03-08T10:02:00Z"/>
              <w:rFonts w:ascii="Times New Roman" w:hAnsi="Times New Roman" w:cs="Times New Roman"/>
              <w:sz w:val="18"/>
            </w:rPr>
          </w:pPr>
          <w:r w:rsidRPr="00CB4E2A">
            <w:rPr>
              <w:rFonts w:ascii="Times New Roman" w:hAnsi="Times New Roman" w:cs="Times New Roman"/>
              <w:sz w:val="18"/>
            </w:rPr>
            <w:t>Kontrol</w:t>
          </w:r>
        </w:p>
        <w:p w14:paraId="13F12701" w14:textId="4F560E0B" w:rsidR="00B16BCC" w:rsidRDefault="00D66900" w:rsidP="00B16BCC">
          <w:pPr>
            <w:tabs>
              <w:tab w:val="center" w:pos="4536"/>
              <w:tab w:val="right" w:pos="9072"/>
            </w:tabs>
            <w:jc w:val="center"/>
            <w:rPr>
              <w:ins w:id="179" w:author="emine" w:date="2019-03-08T10:02:00Z"/>
              <w:rFonts w:ascii="Times New Roman" w:hAnsi="Times New Roman" w:cs="Times New Roman"/>
              <w:sz w:val="18"/>
            </w:rPr>
          </w:pPr>
          <w:ins w:id="180" w:author="emine" w:date="2019-03-08T10:02:00Z">
            <w:r>
              <w:rPr>
                <w:rFonts w:ascii="Times New Roman" w:hAnsi="Times New Roman" w:cs="Times New Roman"/>
                <w:sz w:val="18"/>
              </w:rPr>
              <w:t>Emine EROĞLU</w:t>
            </w:r>
          </w:ins>
          <w:del w:id="181" w:author="emine" w:date="2019-03-08T10:02:00Z">
            <w:r w:rsidR="00B16BCC" w:rsidRPr="00CB4E2A" w:rsidDel="00D66900">
              <w:rPr>
                <w:rFonts w:ascii="Times New Roman" w:hAnsi="Times New Roman" w:cs="Times New Roman"/>
                <w:sz w:val="18"/>
              </w:rPr>
              <w:delText xml:space="preserve">: </w:delText>
            </w:r>
          </w:del>
        </w:p>
        <w:p w14:paraId="374F18A8" w14:textId="581E0D4D" w:rsidR="00D66900" w:rsidRPr="00CB4E2A" w:rsidRDefault="00D66900" w:rsidP="00B16BCC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</w:p>
      </w:tc>
      <w:tc>
        <w:tcPr>
          <w:tcW w:w="1179" w:type="pct"/>
          <w:vAlign w:val="center"/>
        </w:tcPr>
        <w:p w14:paraId="5E45A0FA" w14:textId="77777777" w:rsidR="00D66900" w:rsidRDefault="00B16BCC" w:rsidP="00B16BCC">
          <w:pPr>
            <w:tabs>
              <w:tab w:val="center" w:pos="4536"/>
              <w:tab w:val="right" w:pos="9072"/>
            </w:tabs>
            <w:jc w:val="center"/>
            <w:rPr>
              <w:ins w:id="182" w:author="emine" w:date="2019-03-08T10:03:00Z"/>
              <w:rFonts w:ascii="Times New Roman" w:hAnsi="Times New Roman" w:cs="Times New Roman"/>
              <w:sz w:val="18"/>
            </w:rPr>
          </w:pPr>
          <w:r>
            <w:rPr>
              <w:rFonts w:ascii="Times New Roman" w:hAnsi="Times New Roman" w:cs="Times New Roman"/>
              <w:sz w:val="18"/>
            </w:rPr>
            <w:t>Kontrol</w:t>
          </w:r>
        </w:p>
        <w:p w14:paraId="7071C35D" w14:textId="577270EC" w:rsidR="00B16BCC" w:rsidRPr="00CB4E2A" w:rsidRDefault="00D66900" w:rsidP="00B16BCC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  <w:proofErr w:type="spellStart"/>
          <w:proofErr w:type="gramStart"/>
          <w:ins w:id="183" w:author="emine" w:date="2019-03-08T10:03:00Z">
            <w:r>
              <w:rPr>
                <w:rFonts w:ascii="Times New Roman" w:hAnsi="Times New Roman" w:cs="Times New Roman"/>
                <w:sz w:val="18"/>
              </w:rPr>
              <w:t>Prof.Dr.Hilal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</w:rPr>
              <w:t xml:space="preserve"> ÖZDAĞ</w:t>
            </w:r>
          </w:ins>
          <w:del w:id="184" w:author="emine" w:date="2019-03-08T10:03:00Z">
            <w:r w:rsidR="00B16BCC" w:rsidRPr="00CB4E2A" w:rsidDel="00D66900">
              <w:rPr>
                <w:rFonts w:ascii="Times New Roman" w:hAnsi="Times New Roman" w:cs="Times New Roman"/>
                <w:sz w:val="18"/>
              </w:rPr>
              <w:delText>:</w:delText>
            </w:r>
          </w:del>
          <w:r w:rsidR="00B16BCC" w:rsidRPr="00CB4E2A">
            <w:rPr>
              <w:rFonts w:ascii="Times New Roman" w:hAnsi="Times New Roman" w:cs="Times New Roman"/>
              <w:sz w:val="18"/>
            </w:rPr>
            <w:t xml:space="preserve"> </w:t>
          </w:r>
        </w:p>
      </w:tc>
      <w:tc>
        <w:tcPr>
          <w:tcW w:w="1306" w:type="pct"/>
          <w:vAlign w:val="center"/>
        </w:tcPr>
        <w:p w14:paraId="5DD5B079" w14:textId="77777777" w:rsidR="00D66900" w:rsidRDefault="00B16BCC" w:rsidP="00B16BCC">
          <w:pPr>
            <w:tabs>
              <w:tab w:val="center" w:pos="4536"/>
              <w:tab w:val="right" w:pos="9072"/>
            </w:tabs>
            <w:jc w:val="center"/>
            <w:rPr>
              <w:ins w:id="185" w:author="emine" w:date="2019-03-08T10:03:00Z"/>
              <w:rFonts w:ascii="Times New Roman" w:hAnsi="Times New Roman" w:cs="Times New Roman"/>
              <w:sz w:val="18"/>
            </w:rPr>
          </w:pPr>
          <w:r w:rsidRPr="00CB4E2A">
            <w:rPr>
              <w:rFonts w:ascii="Times New Roman" w:hAnsi="Times New Roman" w:cs="Times New Roman"/>
              <w:sz w:val="18"/>
            </w:rPr>
            <w:t>Onay</w:t>
          </w:r>
        </w:p>
        <w:p w14:paraId="5760BAEC" w14:textId="73183730" w:rsidR="00FF240B" w:rsidRPr="00CB4E2A" w:rsidRDefault="00D66900" w:rsidP="00B16BCC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  <w:proofErr w:type="spellStart"/>
          <w:proofErr w:type="gramStart"/>
          <w:ins w:id="186" w:author="emine" w:date="2019-03-08T10:03:00Z">
            <w:r>
              <w:rPr>
                <w:rFonts w:ascii="Times New Roman" w:hAnsi="Times New Roman" w:cs="Times New Roman"/>
                <w:sz w:val="18"/>
              </w:rPr>
              <w:t>Prof.Dr.Aykut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</w:rPr>
              <w:t xml:space="preserve"> ÖZKUL</w:t>
            </w:r>
          </w:ins>
          <w:del w:id="187" w:author="emine" w:date="2019-03-08T10:03:00Z">
            <w:r w:rsidR="00B16BCC" w:rsidRPr="00CB4E2A" w:rsidDel="00D66900">
              <w:rPr>
                <w:rFonts w:ascii="Times New Roman" w:hAnsi="Times New Roman" w:cs="Times New Roman"/>
                <w:sz w:val="18"/>
              </w:rPr>
              <w:delText>:</w:delText>
            </w:r>
          </w:del>
        </w:p>
      </w:tc>
    </w:tr>
    <w:tr w:rsidR="00B16BCC" w:rsidRPr="00CB4E2A" w14:paraId="4E9C29AD" w14:textId="77777777" w:rsidTr="00686F6C">
      <w:trPr>
        <w:trHeight w:val="340"/>
      </w:trPr>
      <w:tc>
        <w:tcPr>
          <w:tcW w:w="5000" w:type="pct"/>
          <w:gridSpan w:val="4"/>
          <w:shd w:val="clear" w:color="auto" w:fill="FF0000"/>
          <w:vAlign w:val="center"/>
        </w:tcPr>
        <w:p w14:paraId="7139B9DC" w14:textId="77777777" w:rsidR="00B16BCC" w:rsidRPr="00CB4E2A" w:rsidRDefault="00B16BCC" w:rsidP="00B16BCC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  <w:r>
            <w:rPr>
              <w:b/>
              <w:color w:val="FFFFFF"/>
            </w:rPr>
            <w:t>ELEKTRONİK NÜSHA. BASILMIŞ HALİ KONTROLSÜZ KOPYADIR</w:t>
          </w:r>
        </w:p>
      </w:tc>
    </w:tr>
  </w:tbl>
  <w:p w14:paraId="17F1E129" w14:textId="77777777" w:rsidR="00B16BCC" w:rsidRDefault="00B16BC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89A5A2" w14:textId="77777777" w:rsidR="00483F39" w:rsidRDefault="00483F39" w:rsidP="00B16BCC">
      <w:pPr>
        <w:spacing w:after="0" w:line="240" w:lineRule="auto"/>
      </w:pPr>
      <w:r>
        <w:separator/>
      </w:r>
    </w:p>
  </w:footnote>
  <w:footnote w:type="continuationSeparator" w:id="0">
    <w:p w14:paraId="4F98015A" w14:textId="77777777" w:rsidR="00483F39" w:rsidRDefault="00483F39" w:rsidP="00B16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14D056" w14:textId="2B75AE98" w:rsidR="00B16BCC" w:rsidDel="00632B11" w:rsidRDefault="00B16BCC">
    <w:pPr>
      <w:pStyle w:val="stbilgi"/>
      <w:rPr>
        <w:del w:id="9" w:author="Hp" w:date="2019-04-16T11:39:00Z"/>
      </w:rPr>
    </w:pPr>
  </w:p>
  <w:tbl>
    <w:tblPr>
      <w:tblStyle w:val="TabloKlavuzu1"/>
      <w:tblW w:w="6265" w:type="pct"/>
      <w:tblInd w:w="-114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  <w:tblPrChange w:id="10" w:author="emine" w:date="2019-03-13T15:09:00Z">
        <w:tblPr>
          <w:tblStyle w:val="TabloKlavuzu1"/>
          <w:tblW w:w="6265" w:type="pct"/>
          <w:tblInd w:w="-114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</w:tblPrChange>
    </w:tblPr>
    <w:tblGrid>
      <w:gridCol w:w="2709"/>
      <w:gridCol w:w="803"/>
      <w:gridCol w:w="1406"/>
      <w:gridCol w:w="1264"/>
      <w:gridCol w:w="1958"/>
      <w:gridCol w:w="3498"/>
      <w:tblGridChange w:id="11">
        <w:tblGrid>
          <w:gridCol w:w="2646"/>
          <w:gridCol w:w="870"/>
          <w:gridCol w:w="1459"/>
          <w:gridCol w:w="1320"/>
          <w:gridCol w:w="2426"/>
          <w:gridCol w:w="2646"/>
        </w:tblGrid>
      </w:tblGridChange>
    </w:tblGrid>
    <w:tr w:rsidR="00B16BCC" w:rsidRPr="00446217" w:rsidDel="00632B11" w14:paraId="12894BB9" w14:textId="67B02EEB" w:rsidTr="00EF16D2">
      <w:trPr>
        <w:trHeight w:val="713"/>
        <w:del w:id="12" w:author="Hp" w:date="2019-04-16T11:39:00Z"/>
        <w:trPrChange w:id="13" w:author="emine" w:date="2019-03-13T15:09:00Z">
          <w:trPr>
            <w:trHeight w:val="713"/>
          </w:trPr>
        </w:trPrChange>
      </w:trPr>
      <w:tc>
        <w:tcPr>
          <w:tcW w:w="1164" w:type="pct"/>
          <w:tcBorders>
            <w:bottom w:val="single" w:sz="4" w:space="0" w:color="auto"/>
          </w:tcBorders>
          <w:vAlign w:val="center"/>
          <w:tcPrChange w:id="14" w:author="emine" w:date="2019-03-13T15:09:00Z">
            <w:tcPr>
              <w:tcW w:w="673" w:type="pct"/>
              <w:tcBorders>
                <w:bottom w:val="single" w:sz="4" w:space="0" w:color="auto"/>
              </w:tcBorders>
              <w:vAlign w:val="center"/>
            </w:tcPr>
          </w:tcPrChange>
        </w:tcPr>
        <w:p w14:paraId="438935B4" w14:textId="09C73BDE" w:rsidR="00B16BCC" w:rsidRPr="00446217" w:rsidDel="00632B11" w:rsidRDefault="00CB6F6F" w:rsidP="00B16BCC">
          <w:pPr>
            <w:tabs>
              <w:tab w:val="center" w:pos="4536"/>
              <w:tab w:val="right" w:pos="9072"/>
            </w:tabs>
            <w:jc w:val="center"/>
            <w:rPr>
              <w:del w:id="15" w:author="Hp" w:date="2019-04-16T11:39:00Z"/>
              <w:rFonts w:ascii="Times New Roman" w:hAnsi="Times New Roman" w:cs="Times New Roman"/>
            </w:rPr>
          </w:pPr>
          <w:bookmarkStart w:id="16" w:name="_Hlk525027473"/>
          <w:bookmarkStart w:id="17" w:name="_Hlk525027474"/>
          <w:ins w:id="18" w:author="emine" w:date="2019-03-08T10:04:00Z">
            <w:del w:id="19" w:author="Hp" w:date="2019-04-16T11:39:00Z">
              <w:r w:rsidDel="00632B11">
                <w:rPr>
                  <w:noProof/>
                  <w:lang w:eastAsia="tr-TR"/>
                </w:rPr>
                <w:drawing>
                  <wp:inline distT="0" distB="0" distL="0" distR="0" wp14:anchorId="2828D107" wp14:editId="40E7BE1A">
                    <wp:extent cx="1537849" cy="267473"/>
                    <wp:effectExtent l="0" t="0" r="5715" b="0"/>
                    <wp:docPr id="2" name="Resim 2" descr="ankara Ã¼ni biyoteknoloji logo ile ilgili gÃ¶rsel sonucu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ankara Ã¼ni biyoteknoloji logo ile ilgili gÃ¶rsel sonucu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94678" cy="2773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del>
          </w:ins>
          <w:del w:id="20" w:author="Hp" w:date="2019-04-16T11:39:00Z">
            <w:r w:rsidR="00B16BCC" w:rsidDel="00632B11">
              <w:rPr>
                <w:rFonts w:ascii="Times New Roman" w:hAnsi="Times New Roman" w:cs="Times New Roman"/>
                <w:noProof/>
                <w:lang w:eastAsia="tr-TR"/>
                <w:rPrChange w:id="21">
                  <w:rPr>
                    <w:noProof/>
                    <w:lang w:eastAsia="tr-TR"/>
                  </w:rPr>
                </w:rPrChange>
              </w:rPr>
              <w:drawing>
                <wp:anchor distT="0" distB="0" distL="114300" distR="114300" simplePos="0" relativeHeight="251659264" behindDoc="0" locked="0" layoutInCell="0" allowOverlap="1" wp14:anchorId="0E8325A7" wp14:editId="76CEF3D3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38100</wp:posOffset>
                  </wp:positionV>
                  <wp:extent cx="367665" cy="332740"/>
                  <wp:effectExtent l="0" t="0" r="0" b="0"/>
                  <wp:wrapNone/>
                  <wp:docPr id="83" name="Resim 83" descr="aua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ua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665" cy="332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del>
        </w:p>
      </w:tc>
      <w:tc>
        <w:tcPr>
          <w:tcW w:w="2333" w:type="pct"/>
          <w:gridSpan w:val="4"/>
          <w:tcBorders>
            <w:bottom w:val="single" w:sz="4" w:space="0" w:color="auto"/>
          </w:tcBorders>
          <w:vAlign w:val="bottom"/>
          <w:tcPrChange w:id="22" w:author="emine" w:date="2019-03-13T15:09:00Z">
            <w:tcPr>
              <w:tcW w:w="3317" w:type="pct"/>
              <w:gridSpan w:val="4"/>
              <w:tcBorders>
                <w:bottom w:val="single" w:sz="4" w:space="0" w:color="auto"/>
              </w:tcBorders>
              <w:vAlign w:val="bottom"/>
            </w:tcPr>
          </w:tcPrChange>
        </w:tcPr>
        <w:p w14:paraId="01DE18A8" w14:textId="3D01678E" w:rsidR="00B16BCC" w:rsidRPr="00446217" w:rsidDel="00632B11" w:rsidRDefault="00495FFA">
          <w:pPr>
            <w:tabs>
              <w:tab w:val="center" w:pos="4536"/>
              <w:tab w:val="right" w:pos="9072"/>
            </w:tabs>
            <w:rPr>
              <w:del w:id="23" w:author="Hp" w:date="2019-04-16T11:39:00Z"/>
              <w:rFonts w:ascii="Times New Roman" w:hAnsi="Times New Roman" w:cs="Times New Roman"/>
              <w:b/>
              <w:sz w:val="24"/>
            </w:rPr>
            <w:pPrChange w:id="24" w:author="emine" w:date="2019-03-08T10:10:00Z">
              <w:pPr>
                <w:tabs>
                  <w:tab w:val="center" w:pos="4536"/>
                  <w:tab w:val="right" w:pos="9072"/>
                </w:tabs>
                <w:spacing w:after="160" w:line="259" w:lineRule="auto"/>
                <w:jc w:val="center"/>
              </w:pPr>
            </w:pPrChange>
          </w:pPr>
          <w:ins w:id="25" w:author="emine" w:date="2019-03-08T10:10:00Z">
            <w:del w:id="26" w:author="Hp" w:date="2019-04-16T11:39:00Z">
              <w:r w:rsidDel="00632B11">
                <w:rPr>
                  <w:rFonts w:ascii="Times New Roman" w:hAnsi="Times New Roman" w:cs="Times New Roman"/>
                  <w:b/>
                  <w:sz w:val="24"/>
                </w:rPr>
                <w:delText xml:space="preserve">        </w:delText>
              </w:r>
            </w:del>
          </w:ins>
          <w:del w:id="27" w:author="Hp" w:date="2019-04-16T11:39:00Z">
            <w:r w:rsidR="00B16BCC" w:rsidRPr="00446217" w:rsidDel="00632B11">
              <w:rPr>
                <w:rFonts w:ascii="Times New Roman" w:hAnsi="Times New Roman" w:cs="Times New Roman"/>
                <w:b/>
                <w:sz w:val="24"/>
              </w:rPr>
              <w:delText>ANKARA ÜNİVERSİTESİ</w:delText>
            </w:r>
            <w:r w:rsidR="00B16BCC" w:rsidDel="00632B11">
              <w:rPr>
                <w:rFonts w:ascii="Times New Roman" w:hAnsi="Times New Roman" w:cs="Times New Roman"/>
                <w:b/>
                <w:sz w:val="24"/>
              </w:rPr>
              <w:delText xml:space="preserve"> </w:delText>
            </w:r>
            <w:r w:rsidR="00C21D85" w:rsidDel="00632B11">
              <w:rPr>
                <w:rFonts w:ascii="Times New Roman" w:hAnsi="Times New Roman" w:cs="Times New Roman"/>
                <w:b/>
                <w:sz w:val="24"/>
              </w:rPr>
              <w:delText>BİYOTEKNOLOJİŞ ENSTİTÜSÜ</w:delText>
            </w:r>
          </w:del>
        </w:p>
        <w:p w14:paraId="3D25269F" w14:textId="1FABE101" w:rsidR="00B16BCC" w:rsidDel="00632B11" w:rsidRDefault="0019041F">
          <w:pPr>
            <w:tabs>
              <w:tab w:val="center" w:pos="4536"/>
              <w:tab w:val="right" w:pos="9072"/>
            </w:tabs>
            <w:rPr>
              <w:ins w:id="28" w:author="emine" w:date="2019-03-08T10:10:00Z"/>
              <w:del w:id="29" w:author="Hp" w:date="2019-04-16T11:39:00Z"/>
              <w:rFonts w:ascii="Times New Roman" w:hAnsi="Times New Roman" w:cs="Times New Roman"/>
              <w:b/>
              <w:sz w:val="24"/>
            </w:rPr>
            <w:pPrChange w:id="30" w:author="emine" w:date="2019-03-08T10:10:00Z">
              <w:pPr>
                <w:tabs>
                  <w:tab w:val="center" w:pos="4536"/>
                  <w:tab w:val="right" w:pos="9072"/>
                </w:tabs>
                <w:spacing w:after="160" w:line="259" w:lineRule="auto"/>
                <w:jc w:val="center"/>
              </w:pPr>
            </w:pPrChange>
          </w:pPr>
          <w:del w:id="31" w:author="Hp" w:date="2019-04-16T11:39:00Z">
            <w:r w:rsidDel="00632B11">
              <w:rPr>
                <w:rFonts w:ascii="Times New Roman" w:hAnsi="Times New Roman" w:cs="Times New Roman"/>
                <w:b/>
                <w:sz w:val="24"/>
              </w:rPr>
              <w:delText>TEZ JÜRİSİ ÖNERİSİ</w:delText>
            </w:r>
            <w:r w:rsidR="00B16BCC" w:rsidRPr="00446217" w:rsidDel="00632B11">
              <w:rPr>
                <w:rFonts w:ascii="Times New Roman" w:hAnsi="Times New Roman" w:cs="Times New Roman"/>
                <w:b/>
                <w:sz w:val="24"/>
              </w:rPr>
              <w:delText xml:space="preserve"> AKIŞ ŞEMA</w:delText>
            </w:r>
            <w:r w:rsidR="00371DA0" w:rsidDel="00632B11">
              <w:rPr>
                <w:rFonts w:ascii="Times New Roman" w:hAnsi="Times New Roman" w:cs="Times New Roman"/>
                <w:b/>
                <w:sz w:val="24"/>
              </w:rPr>
              <w:delText>S</w:delText>
            </w:r>
            <w:r w:rsidR="00B16BCC" w:rsidRPr="00446217" w:rsidDel="00632B11">
              <w:rPr>
                <w:rFonts w:ascii="Times New Roman" w:hAnsi="Times New Roman" w:cs="Times New Roman"/>
                <w:b/>
                <w:sz w:val="24"/>
              </w:rPr>
              <w:delText>I</w:delText>
            </w:r>
            <w:r w:rsidR="005A5D36" w:rsidDel="00632B11">
              <w:rPr>
                <w:rFonts w:ascii="Times New Roman" w:hAnsi="Times New Roman" w:cs="Times New Roman"/>
                <w:b/>
                <w:sz w:val="24"/>
              </w:rPr>
              <w:delText xml:space="preserve"> </w:delText>
            </w:r>
          </w:del>
        </w:p>
        <w:p w14:paraId="2EEDFC31" w14:textId="1FE399FD" w:rsidR="00495FFA" w:rsidDel="00632B11" w:rsidRDefault="00495FFA">
          <w:pPr>
            <w:tabs>
              <w:tab w:val="center" w:pos="4536"/>
              <w:tab w:val="right" w:pos="9072"/>
            </w:tabs>
            <w:rPr>
              <w:ins w:id="32" w:author="emine" w:date="2019-03-08T10:10:00Z"/>
              <w:del w:id="33" w:author="Hp" w:date="2019-04-16T11:39:00Z"/>
              <w:rFonts w:ascii="Times New Roman" w:hAnsi="Times New Roman" w:cs="Times New Roman"/>
              <w:b/>
              <w:sz w:val="24"/>
            </w:rPr>
            <w:pPrChange w:id="34" w:author="emine" w:date="2019-03-08T10:10:00Z">
              <w:pPr>
                <w:tabs>
                  <w:tab w:val="center" w:pos="4536"/>
                  <w:tab w:val="right" w:pos="9072"/>
                </w:tabs>
                <w:spacing w:after="160" w:line="259" w:lineRule="auto"/>
                <w:jc w:val="center"/>
              </w:pPr>
            </w:pPrChange>
          </w:pPr>
        </w:p>
        <w:p w14:paraId="4064857A" w14:textId="79974258" w:rsidR="00495FFA" w:rsidRPr="00446217" w:rsidDel="00632B11" w:rsidRDefault="00495FFA">
          <w:pPr>
            <w:tabs>
              <w:tab w:val="center" w:pos="4536"/>
              <w:tab w:val="right" w:pos="9072"/>
            </w:tabs>
            <w:rPr>
              <w:del w:id="35" w:author="Hp" w:date="2019-04-16T11:39:00Z"/>
              <w:rFonts w:ascii="Times New Roman" w:hAnsi="Times New Roman" w:cs="Times New Roman"/>
              <w:b/>
              <w:sz w:val="24"/>
            </w:rPr>
            <w:pPrChange w:id="36" w:author="emine" w:date="2019-03-08T10:10:00Z">
              <w:pPr>
                <w:tabs>
                  <w:tab w:val="center" w:pos="4536"/>
                  <w:tab w:val="right" w:pos="9072"/>
                </w:tabs>
                <w:spacing w:after="160" w:line="259" w:lineRule="auto"/>
                <w:jc w:val="center"/>
              </w:pPr>
            </w:pPrChange>
          </w:pPr>
        </w:p>
      </w:tc>
      <w:tc>
        <w:tcPr>
          <w:tcW w:w="1503" w:type="pct"/>
          <w:tcBorders>
            <w:bottom w:val="single" w:sz="4" w:space="0" w:color="auto"/>
          </w:tcBorders>
          <w:vAlign w:val="center"/>
          <w:tcPrChange w:id="37" w:author="emine" w:date="2019-03-13T15:09:00Z">
            <w:tcPr>
              <w:tcW w:w="1009" w:type="pct"/>
              <w:tcBorders>
                <w:bottom w:val="single" w:sz="4" w:space="0" w:color="auto"/>
              </w:tcBorders>
              <w:vAlign w:val="center"/>
            </w:tcPr>
          </w:tcPrChange>
        </w:tcPr>
        <w:tbl>
          <w:tblPr>
            <w:tblStyle w:val="TabloKlavuzu"/>
            <w:tblW w:w="3145" w:type="dxa"/>
            <w:tblLook w:val="04A0" w:firstRow="1" w:lastRow="0" w:firstColumn="1" w:lastColumn="0" w:noHBand="0" w:noVBand="1"/>
            <w:tblPrChange w:id="38" w:author="emine" w:date="2019-03-13T15:10:00Z">
              <w:tblPr>
                <w:tblStyle w:val="TabloKlavuzu"/>
                <w:tblW w:w="0" w:type="auto"/>
                <w:tblLook w:val="04A0" w:firstRow="1" w:lastRow="0" w:firstColumn="1" w:lastColumn="0" w:noHBand="0" w:noVBand="1"/>
              </w:tblPr>
            </w:tblPrChange>
          </w:tblPr>
          <w:tblGrid>
            <w:gridCol w:w="1302"/>
            <w:gridCol w:w="1843"/>
            <w:tblGridChange w:id="39">
              <w:tblGrid>
                <w:gridCol w:w="1210"/>
                <w:gridCol w:w="1210"/>
              </w:tblGrid>
            </w:tblGridChange>
          </w:tblGrid>
          <w:tr w:rsidR="00CB6F6F" w:rsidDel="00632B11" w14:paraId="541E4868" w14:textId="64DB1C2E" w:rsidTr="00EF16D2">
            <w:trPr>
              <w:ins w:id="40" w:author="emine" w:date="2019-03-08T10:07:00Z"/>
              <w:del w:id="41" w:author="Hp" w:date="2019-04-16T11:39:00Z"/>
            </w:trPr>
            <w:tc>
              <w:tcPr>
                <w:tcW w:w="1302" w:type="dxa"/>
                <w:tcPrChange w:id="42" w:author="emine" w:date="2019-03-13T15:10:00Z">
                  <w:tcPr>
                    <w:tcW w:w="1210" w:type="dxa"/>
                  </w:tcPr>
                </w:tcPrChange>
              </w:tcPr>
              <w:p w14:paraId="4A5FD208" w14:textId="35314E64" w:rsidR="00CB6F6F" w:rsidRPr="00CB6F6F" w:rsidDel="00632B11" w:rsidRDefault="00CB6F6F">
                <w:pPr>
                  <w:tabs>
                    <w:tab w:val="center" w:pos="4536"/>
                    <w:tab w:val="right" w:pos="9072"/>
                  </w:tabs>
                  <w:rPr>
                    <w:ins w:id="43" w:author="emine" w:date="2019-03-08T10:07:00Z"/>
                    <w:del w:id="44" w:author="Hp" w:date="2019-04-16T11:39:00Z"/>
                    <w:rFonts w:ascii="Times New Roman" w:hAnsi="Times New Roman" w:cs="Times New Roman"/>
                    <w:noProof/>
                    <w:sz w:val="20"/>
                    <w:szCs w:val="20"/>
                    <w:lang w:eastAsia="tr-TR"/>
                    <w:rPrChange w:id="45" w:author="emine" w:date="2019-03-08T10:08:00Z">
                      <w:rPr>
                        <w:ins w:id="46" w:author="emine" w:date="2019-03-08T10:07:00Z"/>
                        <w:del w:id="47" w:author="Hp" w:date="2019-04-16T11:39:00Z"/>
                        <w:rFonts w:ascii="Times New Roman" w:hAnsi="Times New Roman" w:cs="Times New Roman"/>
                        <w:noProof/>
                        <w:lang w:eastAsia="tr-TR"/>
                      </w:rPr>
                    </w:rPrChange>
                  </w:rPr>
                  <w:pPrChange w:id="48" w:author="emine" w:date="2019-03-08T10:09:00Z">
                    <w:pPr>
                      <w:tabs>
                        <w:tab w:val="center" w:pos="4536"/>
                        <w:tab w:val="right" w:pos="9072"/>
                      </w:tabs>
                      <w:spacing w:after="160" w:line="259" w:lineRule="auto"/>
                      <w:jc w:val="center"/>
                    </w:pPr>
                  </w:pPrChange>
                </w:pPr>
                <w:ins w:id="49" w:author="emine" w:date="2019-03-08T10:07:00Z">
                  <w:del w:id="50" w:author="Hp" w:date="2019-04-16T11:39:00Z">
                    <w:r w:rsidRPr="00CB6F6F" w:rsidDel="00632B11">
                      <w:rPr>
                        <w:rFonts w:ascii="Times New Roman" w:hAnsi="Times New Roman" w:cs="Times New Roman"/>
                        <w:noProof/>
                        <w:sz w:val="20"/>
                        <w:szCs w:val="20"/>
                        <w:lang w:eastAsia="tr-TR"/>
                        <w:rPrChange w:id="51" w:author="emine" w:date="2019-03-08T10:08:00Z">
                          <w:rPr>
                            <w:rFonts w:ascii="Times New Roman" w:hAnsi="Times New Roman" w:cs="Times New Roman"/>
                            <w:noProof/>
                            <w:lang w:eastAsia="tr-TR"/>
                          </w:rPr>
                        </w:rPrChange>
                      </w:rPr>
                      <w:delText>Döküman No</w:delText>
                    </w:r>
                  </w:del>
                </w:ins>
              </w:p>
            </w:tc>
            <w:tc>
              <w:tcPr>
                <w:tcW w:w="1843" w:type="dxa"/>
                <w:tcPrChange w:id="52" w:author="emine" w:date="2019-03-13T15:10:00Z">
                  <w:tcPr>
                    <w:tcW w:w="1210" w:type="dxa"/>
                  </w:tcPr>
                </w:tcPrChange>
              </w:tcPr>
              <w:p w14:paraId="5909480F" w14:textId="1A0249EF" w:rsidR="00CB6F6F" w:rsidDel="00632B11" w:rsidRDefault="00EF16D2" w:rsidP="00B16BCC">
                <w:pPr>
                  <w:tabs>
                    <w:tab w:val="center" w:pos="4536"/>
                    <w:tab w:val="right" w:pos="9072"/>
                  </w:tabs>
                  <w:jc w:val="center"/>
                  <w:rPr>
                    <w:ins w:id="53" w:author="emine" w:date="2019-03-08T10:07:00Z"/>
                    <w:del w:id="54" w:author="Hp" w:date="2019-04-16T11:39:00Z"/>
                    <w:rFonts w:ascii="Times New Roman" w:hAnsi="Times New Roman" w:cs="Times New Roman"/>
                    <w:noProof/>
                    <w:lang w:eastAsia="tr-TR"/>
                  </w:rPr>
                </w:pPr>
                <w:ins w:id="55" w:author="emine" w:date="2019-03-13T15:08:00Z">
                  <w:del w:id="56" w:author="Hp" w:date="2019-04-16T11:39:00Z">
                    <w:r w:rsidDel="00632B11">
                      <w:rPr>
                        <w:rFonts w:ascii="Times New Roman" w:hAnsi="Times New Roman" w:cs="Times New Roman"/>
                        <w:noProof/>
                        <w:lang w:eastAsia="tr-TR"/>
                      </w:rPr>
                      <w:delText>EÖ.TJÖ.İA.03-F</w:delText>
                    </w:r>
                  </w:del>
                </w:ins>
                <w:ins w:id="57" w:author="emine" w:date="2019-03-13T15:09:00Z">
                  <w:del w:id="58" w:author="Hp" w:date="2019-04-16T11:39:00Z">
                    <w:r w:rsidDel="00632B11">
                      <w:rPr>
                        <w:rFonts w:ascii="Times New Roman" w:hAnsi="Times New Roman" w:cs="Times New Roman"/>
                        <w:noProof/>
                        <w:lang w:eastAsia="tr-TR"/>
                      </w:rPr>
                      <w:delText>4</w:delText>
                    </w:r>
                  </w:del>
                </w:ins>
              </w:p>
            </w:tc>
          </w:tr>
          <w:tr w:rsidR="00CB6F6F" w:rsidDel="00632B11" w14:paraId="1F161550" w14:textId="2658E28D" w:rsidTr="00EF16D2">
            <w:trPr>
              <w:ins w:id="59" w:author="emine" w:date="2019-03-08T10:07:00Z"/>
              <w:del w:id="60" w:author="Hp" w:date="2019-04-16T11:39:00Z"/>
            </w:trPr>
            <w:tc>
              <w:tcPr>
                <w:tcW w:w="1302" w:type="dxa"/>
                <w:tcPrChange w:id="61" w:author="emine" w:date="2019-03-13T15:10:00Z">
                  <w:tcPr>
                    <w:tcW w:w="1210" w:type="dxa"/>
                  </w:tcPr>
                </w:tcPrChange>
              </w:tcPr>
              <w:p w14:paraId="28CC9945" w14:textId="3A6FEFC7" w:rsidR="00CB6F6F" w:rsidRPr="00CB6F6F" w:rsidDel="00632B11" w:rsidRDefault="00CB6F6F">
                <w:pPr>
                  <w:tabs>
                    <w:tab w:val="center" w:pos="4536"/>
                    <w:tab w:val="right" w:pos="9072"/>
                  </w:tabs>
                  <w:rPr>
                    <w:ins w:id="62" w:author="emine" w:date="2019-03-08T10:07:00Z"/>
                    <w:del w:id="63" w:author="Hp" w:date="2019-04-16T11:39:00Z"/>
                    <w:rFonts w:ascii="Times New Roman" w:hAnsi="Times New Roman" w:cs="Times New Roman"/>
                    <w:noProof/>
                    <w:sz w:val="20"/>
                    <w:szCs w:val="20"/>
                    <w:lang w:eastAsia="tr-TR"/>
                    <w:rPrChange w:id="64" w:author="emine" w:date="2019-03-08T10:08:00Z">
                      <w:rPr>
                        <w:ins w:id="65" w:author="emine" w:date="2019-03-08T10:07:00Z"/>
                        <w:del w:id="66" w:author="Hp" w:date="2019-04-16T11:39:00Z"/>
                        <w:rFonts w:ascii="Times New Roman" w:hAnsi="Times New Roman" w:cs="Times New Roman"/>
                        <w:noProof/>
                        <w:lang w:eastAsia="tr-TR"/>
                      </w:rPr>
                    </w:rPrChange>
                  </w:rPr>
                  <w:pPrChange w:id="67" w:author="emine" w:date="2019-03-08T10:09:00Z">
                    <w:pPr>
                      <w:tabs>
                        <w:tab w:val="center" w:pos="4536"/>
                        <w:tab w:val="right" w:pos="9072"/>
                      </w:tabs>
                      <w:spacing w:after="160" w:line="259" w:lineRule="auto"/>
                      <w:jc w:val="center"/>
                    </w:pPr>
                  </w:pPrChange>
                </w:pPr>
                <w:ins w:id="68" w:author="emine" w:date="2019-03-08T10:08:00Z">
                  <w:del w:id="69" w:author="Hp" w:date="2019-04-16T11:39:00Z">
                    <w:r w:rsidRPr="00CB6F6F" w:rsidDel="00632B11">
                      <w:rPr>
                        <w:rFonts w:ascii="Times New Roman" w:hAnsi="Times New Roman" w:cs="Times New Roman"/>
                        <w:noProof/>
                        <w:sz w:val="20"/>
                        <w:szCs w:val="20"/>
                        <w:lang w:eastAsia="tr-TR"/>
                        <w:rPrChange w:id="70" w:author="emine" w:date="2019-03-08T10:08:00Z">
                          <w:rPr>
                            <w:rFonts w:ascii="Times New Roman" w:hAnsi="Times New Roman" w:cs="Times New Roman"/>
                            <w:noProof/>
                            <w:lang w:eastAsia="tr-TR"/>
                          </w:rPr>
                        </w:rPrChange>
                      </w:rPr>
                      <w:delText>Yürürlük Tarihi</w:delText>
                    </w:r>
                  </w:del>
                </w:ins>
              </w:p>
            </w:tc>
            <w:tc>
              <w:tcPr>
                <w:tcW w:w="1843" w:type="dxa"/>
                <w:tcPrChange w:id="71" w:author="emine" w:date="2019-03-13T15:10:00Z">
                  <w:tcPr>
                    <w:tcW w:w="1210" w:type="dxa"/>
                  </w:tcPr>
                </w:tcPrChange>
              </w:tcPr>
              <w:p w14:paraId="4C20BD97" w14:textId="734E8533" w:rsidR="00CB6F6F" w:rsidDel="00632B11" w:rsidRDefault="00CB6F6F" w:rsidP="00B16BCC">
                <w:pPr>
                  <w:tabs>
                    <w:tab w:val="center" w:pos="4536"/>
                    <w:tab w:val="right" w:pos="9072"/>
                  </w:tabs>
                  <w:jc w:val="center"/>
                  <w:rPr>
                    <w:ins w:id="72" w:author="emine" w:date="2019-03-08T10:07:00Z"/>
                    <w:del w:id="73" w:author="Hp" w:date="2019-04-16T11:39:00Z"/>
                    <w:rFonts w:ascii="Times New Roman" w:hAnsi="Times New Roman" w:cs="Times New Roman"/>
                    <w:noProof/>
                    <w:lang w:eastAsia="tr-TR"/>
                  </w:rPr>
                </w:pPr>
              </w:p>
            </w:tc>
          </w:tr>
          <w:tr w:rsidR="00CB6F6F" w:rsidDel="00632B11" w14:paraId="07F8D726" w14:textId="52A4B672" w:rsidTr="00EF16D2">
            <w:trPr>
              <w:ins w:id="74" w:author="emine" w:date="2019-03-08T10:07:00Z"/>
              <w:del w:id="75" w:author="Hp" w:date="2019-04-16T11:39:00Z"/>
            </w:trPr>
            <w:tc>
              <w:tcPr>
                <w:tcW w:w="1302" w:type="dxa"/>
                <w:tcPrChange w:id="76" w:author="emine" w:date="2019-03-13T15:10:00Z">
                  <w:tcPr>
                    <w:tcW w:w="1210" w:type="dxa"/>
                  </w:tcPr>
                </w:tcPrChange>
              </w:tcPr>
              <w:p w14:paraId="2D3C4E2B" w14:textId="5636878F" w:rsidR="00CB6F6F" w:rsidRPr="00CB6F6F" w:rsidDel="00632B11" w:rsidRDefault="00CB6F6F">
                <w:pPr>
                  <w:tabs>
                    <w:tab w:val="center" w:pos="4536"/>
                    <w:tab w:val="right" w:pos="9072"/>
                  </w:tabs>
                  <w:rPr>
                    <w:ins w:id="77" w:author="emine" w:date="2019-03-08T10:07:00Z"/>
                    <w:del w:id="78" w:author="Hp" w:date="2019-04-16T11:39:00Z"/>
                    <w:rFonts w:ascii="Times New Roman" w:hAnsi="Times New Roman" w:cs="Times New Roman"/>
                    <w:noProof/>
                    <w:sz w:val="20"/>
                    <w:szCs w:val="20"/>
                    <w:lang w:eastAsia="tr-TR"/>
                    <w:rPrChange w:id="79" w:author="emine" w:date="2019-03-08T10:08:00Z">
                      <w:rPr>
                        <w:ins w:id="80" w:author="emine" w:date="2019-03-08T10:07:00Z"/>
                        <w:del w:id="81" w:author="Hp" w:date="2019-04-16T11:39:00Z"/>
                        <w:rFonts w:ascii="Times New Roman" w:hAnsi="Times New Roman" w:cs="Times New Roman"/>
                        <w:noProof/>
                        <w:lang w:eastAsia="tr-TR"/>
                      </w:rPr>
                    </w:rPrChange>
                  </w:rPr>
                  <w:pPrChange w:id="82" w:author="emine" w:date="2019-03-08T10:09:00Z">
                    <w:pPr>
                      <w:tabs>
                        <w:tab w:val="center" w:pos="4536"/>
                        <w:tab w:val="right" w:pos="9072"/>
                      </w:tabs>
                      <w:spacing w:after="160" w:line="259" w:lineRule="auto"/>
                      <w:jc w:val="center"/>
                    </w:pPr>
                  </w:pPrChange>
                </w:pPr>
                <w:ins w:id="83" w:author="emine" w:date="2019-03-08T10:08:00Z">
                  <w:del w:id="84" w:author="Hp" w:date="2019-04-16T11:39:00Z">
                    <w:r w:rsidRPr="00CB6F6F" w:rsidDel="00632B11">
                      <w:rPr>
                        <w:rFonts w:ascii="Times New Roman" w:hAnsi="Times New Roman" w:cs="Times New Roman"/>
                        <w:noProof/>
                        <w:sz w:val="20"/>
                        <w:szCs w:val="20"/>
                        <w:lang w:eastAsia="tr-TR"/>
                        <w:rPrChange w:id="85" w:author="emine" w:date="2019-03-08T10:08:00Z">
                          <w:rPr>
                            <w:rFonts w:ascii="Times New Roman" w:hAnsi="Times New Roman" w:cs="Times New Roman"/>
                            <w:noProof/>
                            <w:lang w:eastAsia="tr-TR"/>
                          </w:rPr>
                        </w:rPrChange>
                      </w:rPr>
                      <w:delText>Revizyon No</w:delText>
                    </w:r>
                  </w:del>
                </w:ins>
              </w:p>
            </w:tc>
            <w:tc>
              <w:tcPr>
                <w:tcW w:w="1843" w:type="dxa"/>
                <w:tcPrChange w:id="86" w:author="emine" w:date="2019-03-13T15:10:00Z">
                  <w:tcPr>
                    <w:tcW w:w="1210" w:type="dxa"/>
                  </w:tcPr>
                </w:tcPrChange>
              </w:tcPr>
              <w:p w14:paraId="7D8F929F" w14:textId="39281B1B" w:rsidR="00CB6F6F" w:rsidDel="00632B11" w:rsidRDefault="00EF16D2" w:rsidP="00B16BCC">
                <w:pPr>
                  <w:tabs>
                    <w:tab w:val="center" w:pos="4536"/>
                    <w:tab w:val="right" w:pos="9072"/>
                  </w:tabs>
                  <w:jc w:val="center"/>
                  <w:rPr>
                    <w:ins w:id="87" w:author="emine" w:date="2019-03-08T10:07:00Z"/>
                    <w:del w:id="88" w:author="Hp" w:date="2019-04-16T11:39:00Z"/>
                    <w:rFonts w:ascii="Times New Roman" w:hAnsi="Times New Roman" w:cs="Times New Roman"/>
                    <w:noProof/>
                    <w:lang w:eastAsia="tr-TR"/>
                  </w:rPr>
                </w:pPr>
                <w:ins w:id="89" w:author="emine" w:date="2019-03-13T15:09:00Z">
                  <w:del w:id="90" w:author="Hp" w:date="2019-04-16T11:39:00Z">
                    <w:r w:rsidDel="00632B11">
                      <w:rPr>
                        <w:rFonts w:ascii="Times New Roman" w:hAnsi="Times New Roman" w:cs="Times New Roman"/>
                        <w:noProof/>
                        <w:lang w:eastAsia="tr-TR"/>
                      </w:rPr>
                      <w:delText>0</w:delText>
                    </w:r>
                  </w:del>
                </w:ins>
              </w:p>
            </w:tc>
          </w:tr>
          <w:tr w:rsidR="00CB6F6F" w:rsidDel="00632B11" w14:paraId="45E7071F" w14:textId="744EC513" w:rsidTr="00EF16D2">
            <w:trPr>
              <w:trHeight w:val="190"/>
              <w:ins w:id="91" w:author="emine" w:date="2019-03-08T10:07:00Z"/>
              <w:del w:id="92" w:author="Hp" w:date="2019-04-16T11:39:00Z"/>
            </w:trPr>
            <w:tc>
              <w:tcPr>
                <w:tcW w:w="1302" w:type="dxa"/>
                <w:tcPrChange w:id="93" w:author="emine" w:date="2019-03-13T15:10:00Z">
                  <w:tcPr>
                    <w:tcW w:w="1210" w:type="dxa"/>
                  </w:tcPr>
                </w:tcPrChange>
              </w:tcPr>
              <w:p w14:paraId="70628A2B" w14:textId="2EF8DE96" w:rsidR="00CB6F6F" w:rsidRPr="00CB6F6F" w:rsidDel="00632B11" w:rsidRDefault="00CB6F6F">
                <w:pPr>
                  <w:tabs>
                    <w:tab w:val="center" w:pos="4536"/>
                    <w:tab w:val="right" w:pos="9072"/>
                  </w:tabs>
                  <w:rPr>
                    <w:ins w:id="94" w:author="emine" w:date="2019-03-08T10:07:00Z"/>
                    <w:del w:id="95" w:author="Hp" w:date="2019-04-16T11:39:00Z"/>
                    <w:rFonts w:ascii="Times New Roman" w:hAnsi="Times New Roman" w:cs="Times New Roman"/>
                    <w:noProof/>
                    <w:sz w:val="20"/>
                    <w:szCs w:val="20"/>
                    <w:lang w:eastAsia="tr-TR"/>
                    <w:rPrChange w:id="96" w:author="emine" w:date="2019-03-08T10:09:00Z">
                      <w:rPr>
                        <w:ins w:id="97" w:author="emine" w:date="2019-03-08T10:07:00Z"/>
                        <w:del w:id="98" w:author="Hp" w:date="2019-04-16T11:39:00Z"/>
                        <w:rFonts w:ascii="Times New Roman" w:hAnsi="Times New Roman" w:cs="Times New Roman"/>
                        <w:noProof/>
                        <w:lang w:eastAsia="tr-TR"/>
                      </w:rPr>
                    </w:rPrChange>
                  </w:rPr>
                  <w:pPrChange w:id="99" w:author="emine" w:date="2019-03-08T10:09:00Z">
                    <w:pPr>
                      <w:tabs>
                        <w:tab w:val="center" w:pos="4536"/>
                        <w:tab w:val="right" w:pos="9072"/>
                      </w:tabs>
                      <w:spacing w:after="160" w:line="259" w:lineRule="auto"/>
                      <w:jc w:val="center"/>
                    </w:pPr>
                  </w:pPrChange>
                </w:pPr>
                <w:ins w:id="100" w:author="emine" w:date="2019-03-08T10:08:00Z">
                  <w:del w:id="101" w:author="Hp" w:date="2019-04-16T11:39:00Z">
                    <w:r w:rsidRPr="00CB6F6F" w:rsidDel="00632B11">
                      <w:rPr>
                        <w:rFonts w:ascii="Times New Roman" w:hAnsi="Times New Roman" w:cs="Times New Roman"/>
                        <w:noProof/>
                        <w:sz w:val="20"/>
                        <w:szCs w:val="20"/>
                        <w:lang w:eastAsia="tr-TR"/>
                        <w:rPrChange w:id="102" w:author="emine" w:date="2019-03-08T10:09:00Z">
                          <w:rPr>
                            <w:rFonts w:ascii="Times New Roman" w:hAnsi="Times New Roman" w:cs="Times New Roman"/>
                            <w:noProof/>
                            <w:lang w:eastAsia="tr-TR"/>
                          </w:rPr>
                        </w:rPrChange>
                      </w:rPr>
                      <w:delText>Sayfa No</w:delText>
                    </w:r>
                  </w:del>
                </w:ins>
              </w:p>
            </w:tc>
            <w:tc>
              <w:tcPr>
                <w:tcW w:w="1843" w:type="dxa"/>
                <w:tcPrChange w:id="103" w:author="emine" w:date="2019-03-13T15:10:00Z">
                  <w:tcPr>
                    <w:tcW w:w="1210" w:type="dxa"/>
                  </w:tcPr>
                </w:tcPrChange>
              </w:tcPr>
              <w:p w14:paraId="0F5B8AC3" w14:textId="1C7FF7B6" w:rsidR="00CB6F6F" w:rsidDel="00632B11" w:rsidRDefault="00CB6F6F" w:rsidP="00B16BCC">
                <w:pPr>
                  <w:tabs>
                    <w:tab w:val="center" w:pos="4536"/>
                    <w:tab w:val="right" w:pos="9072"/>
                  </w:tabs>
                  <w:jc w:val="center"/>
                  <w:rPr>
                    <w:ins w:id="104" w:author="emine" w:date="2019-03-08T10:07:00Z"/>
                    <w:del w:id="105" w:author="Hp" w:date="2019-04-16T11:39:00Z"/>
                    <w:rFonts w:ascii="Times New Roman" w:hAnsi="Times New Roman" w:cs="Times New Roman"/>
                    <w:noProof/>
                    <w:lang w:eastAsia="tr-TR"/>
                  </w:rPr>
                </w:pPr>
              </w:p>
            </w:tc>
          </w:tr>
        </w:tbl>
        <w:p w14:paraId="6B6165BF" w14:textId="3CDF9050" w:rsidR="00B16BCC" w:rsidRPr="00446217" w:rsidDel="00632B11" w:rsidRDefault="0020516B" w:rsidP="00B16BCC">
          <w:pPr>
            <w:tabs>
              <w:tab w:val="center" w:pos="4536"/>
              <w:tab w:val="right" w:pos="9072"/>
            </w:tabs>
            <w:jc w:val="center"/>
            <w:rPr>
              <w:del w:id="106" w:author="Hp" w:date="2019-04-16T11:39:00Z"/>
              <w:rFonts w:ascii="Times New Roman" w:hAnsi="Times New Roman" w:cs="Times New Roman"/>
              <w:noProof/>
              <w:lang w:eastAsia="tr-TR"/>
            </w:rPr>
          </w:pPr>
          <w:del w:id="107" w:author="Hp" w:date="2019-04-16T11:39:00Z">
            <w:r w:rsidDel="00632B11">
              <w:rPr>
                <w:noProof/>
                <w:lang w:eastAsia="tr-TR"/>
              </w:rPr>
              <w:drawing>
                <wp:inline distT="0" distB="0" distL="0" distR="0" wp14:anchorId="4434F40E" wp14:editId="0B73E1DB">
                  <wp:extent cx="1537849" cy="267473"/>
                  <wp:effectExtent l="0" t="0" r="5715" b="0"/>
                  <wp:docPr id="1" name="Resim 1" descr="ankara Ã¼ni biyoteknoloji logo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kara Ã¼ni biyoteknoloji logo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4678" cy="277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del>
        </w:p>
      </w:tc>
    </w:tr>
    <w:tr w:rsidR="0020516B" w:rsidRPr="00446217" w:rsidDel="00632B11" w14:paraId="2278C751" w14:textId="3EB4516D" w:rsidTr="00EF16D2">
      <w:trPr>
        <w:trHeight w:val="349"/>
        <w:del w:id="108" w:author="Hp" w:date="2019-04-16T11:39:00Z"/>
        <w:trPrChange w:id="109" w:author="emine" w:date="2019-03-13T15:09:00Z">
          <w:trPr>
            <w:trHeight w:val="349"/>
          </w:trPr>
        </w:trPrChange>
      </w:trPr>
      <w:tc>
        <w:tcPr>
          <w:tcW w:w="116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PrChange w:id="110" w:author="emine" w:date="2019-03-13T15:09:00Z">
            <w:tcPr>
              <w:tcW w:w="673" w:type="pc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</w:tcPr>
          </w:tcPrChange>
        </w:tcPr>
        <w:p w14:paraId="382AAB16" w14:textId="404CFBCF" w:rsidR="00B16BCC" w:rsidRPr="00446217" w:rsidDel="00632B11" w:rsidRDefault="00B16BCC" w:rsidP="00B16BCC">
          <w:pPr>
            <w:tabs>
              <w:tab w:val="center" w:pos="4536"/>
              <w:tab w:val="right" w:pos="9072"/>
            </w:tabs>
            <w:rPr>
              <w:del w:id="111" w:author="Hp" w:date="2019-04-16T11:39:00Z"/>
              <w:rFonts w:ascii="Times New Roman" w:hAnsi="Times New Roman" w:cs="Times New Roman"/>
              <w:noProof/>
              <w:lang w:eastAsia="tr-TR"/>
            </w:rPr>
          </w:pPr>
          <w:del w:id="112" w:author="Hp" w:date="2019-04-16T11:39:00Z">
            <w:r w:rsidRPr="00446217" w:rsidDel="00632B11">
              <w:rPr>
                <w:rFonts w:ascii="Times New Roman" w:hAnsi="Times New Roman" w:cs="Times New Roman"/>
                <w:b/>
                <w:sz w:val="20"/>
              </w:rPr>
              <w:delText>Doküman No:</w:delText>
            </w:r>
          </w:del>
        </w:p>
      </w:tc>
      <w:tc>
        <w:tcPr>
          <w:tcW w:w="34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PrChange w:id="113" w:author="emine" w:date="2019-03-13T15:09:00Z">
            <w:tcPr>
              <w:tcW w:w="544" w:type="pc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</w:tcPr>
          </w:tcPrChange>
        </w:tcPr>
        <w:p w14:paraId="57F22B48" w14:textId="646506D8" w:rsidR="00B16BCC" w:rsidRPr="00446217" w:rsidDel="00632B11" w:rsidRDefault="00B16BCC" w:rsidP="00B16BCC">
          <w:pPr>
            <w:tabs>
              <w:tab w:val="center" w:pos="4536"/>
              <w:tab w:val="right" w:pos="9072"/>
            </w:tabs>
            <w:rPr>
              <w:del w:id="114" w:author="Hp" w:date="2019-04-16T11:39:00Z"/>
              <w:rFonts w:ascii="Times New Roman" w:hAnsi="Times New Roman" w:cs="Times New Roman"/>
            </w:rPr>
          </w:pPr>
        </w:p>
      </w:tc>
      <w:tc>
        <w:tcPr>
          <w:tcW w:w="60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PrChange w:id="115" w:author="emine" w:date="2019-03-13T15:09:00Z">
            <w:tcPr>
              <w:tcW w:w="803" w:type="pc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</w:tcPr>
          </w:tcPrChange>
        </w:tcPr>
        <w:p w14:paraId="00733D28" w14:textId="15983F3A" w:rsidR="00B16BCC" w:rsidRPr="00446217" w:rsidDel="00632B11" w:rsidRDefault="00B16BCC" w:rsidP="00B16BCC">
          <w:pPr>
            <w:tabs>
              <w:tab w:val="center" w:pos="4536"/>
              <w:tab w:val="right" w:pos="9072"/>
            </w:tabs>
            <w:rPr>
              <w:del w:id="116" w:author="Hp" w:date="2019-04-16T11:39:00Z"/>
              <w:rFonts w:ascii="Times New Roman" w:hAnsi="Times New Roman" w:cs="Times New Roman"/>
              <w:b/>
              <w:sz w:val="20"/>
            </w:rPr>
          </w:pPr>
          <w:del w:id="117" w:author="Hp" w:date="2019-04-16T11:39:00Z">
            <w:r w:rsidRPr="00446217" w:rsidDel="00632B11">
              <w:rPr>
                <w:rFonts w:ascii="Times New Roman" w:hAnsi="Times New Roman" w:cs="Times New Roman"/>
                <w:b/>
                <w:sz w:val="20"/>
              </w:rPr>
              <w:delText>Yürürlük Tarihi:</w:delText>
            </w:r>
          </w:del>
        </w:p>
      </w:tc>
      <w:tc>
        <w:tcPr>
          <w:tcW w:w="54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PrChange w:id="118" w:author="emine" w:date="2019-03-13T15:09:00Z">
            <w:tcPr>
              <w:tcW w:w="742" w:type="pc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</w:tcPr>
          </w:tcPrChange>
        </w:tcPr>
        <w:p w14:paraId="5FFDCC65" w14:textId="0CBE3E55" w:rsidR="00B16BCC" w:rsidRPr="00446217" w:rsidDel="00632B11" w:rsidRDefault="00B16BCC" w:rsidP="00B16BCC">
          <w:pPr>
            <w:tabs>
              <w:tab w:val="center" w:pos="4536"/>
              <w:tab w:val="right" w:pos="9072"/>
            </w:tabs>
            <w:rPr>
              <w:del w:id="119" w:author="Hp" w:date="2019-04-16T11:39:00Z"/>
              <w:rFonts w:ascii="Times New Roman" w:hAnsi="Times New Roman" w:cs="Times New Roman"/>
              <w:sz w:val="20"/>
            </w:rPr>
          </w:pPr>
        </w:p>
      </w:tc>
      <w:tc>
        <w:tcPr>
          <w:tcW w:w="84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PrChange w:id="120" w:author="emine" w:date="2019-03-13T15:09:00Z">
            <w:tcPr>
              <w:tcW w:w="1103" w:type="pc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</w:tcPr>
          </w:tcPrChange>
        </w:tcPr>
        <w:p w14:paraId="2697269F" w14:textId="73AC353E" w:rsidR="00B16BCC" w:rsidRPr="00446217" w:rsidDel="00632B11" w:rsidRDefault="00B16BCC" w:rsidP="00B16BCC">
          <w:pPr>
            <w:tabs>
              <w:tab w:val="center" w:pos="4536"/>
              <w:tab w:val="right" w:pos="9072"/>
            </w:tabs>
            <w:rPr>
              <w:del w:id="121" w:author="Hp" w:date="2019-04-16T11:39:00Z"/>
              <w:rFonts w:ascii="Times New Roman" w:hAnsi="Times New Roman" w:cs="Times New Roman"/>
              <w:b/>
            </w:rPr>
          </w:pPr>
          <w:del w:id="122" w:author="Hp" w:date="2019-04-16T11:39:00Z">
            <w:r w:rsidRPr="00446217" w:rsidDel="00632B11">
              <w:rPr>
                <w:rFonts w:ascii="Times New Roman" w:hAnsi="Times New Roman" w:cs="Times New Roman"/>
                <w:b/>
                <w:sz w:val="20"/>
              </w:rPr>
              <w:delText>Revizyon Tarihi/Numarası:</w:delText>
            </w:r>
          </w:del>
        </w:p>
      </w:tc>
      <w:tc>
        <w:tcPr>
          <w:tcW w:w="150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tcPrChange w:id="123" w:author="emine" w:date="2019-03-13T15:09:00Z">
            <w:tcPr>
              <w:tcW w:w="1134" w:type="pc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</w:tcPr>
          </w:tcPrChange>
        </w:tcPr>
        <w:p w14:paraId="0FB15E3B" w14:textId="3083788C" w:rsidR="00B16BCC" w:rsidRPr="00446217" w:rsidDel="00632B11" w:rsidRDefault="00B16BCC" w:rsidP="00B16BCC">
          <w:pPr>
            <w:tabs>
              <w:tab w:val="center" w:pos="4536"/>
              <w:tab w:val="right" w:pos="9072"/>
            </w:tabs>
            <w:rPr>
              <w:del w:id="124" w:author="Hp" w:date="2019-04-16T11:39:00Z"/>
              <w:rFonts w:ascii="Times New Roman" w:hAnsi="Times New Roman" w:cs="Times New Roman"/>
            </w:rPr>
          </w:pPr>
        </w:p>
      </w:tc>
    </w:tr>
    <w:bookmarkEnd w:id="16"/>
    <w:bookmarkEnd w:id="17"/>
  </w:tbl>
  <w:p w14:paraId="667EB0F9" w14:textId="26A48FC7" w:rsidR="00B16BCC" w:rsidDel="00632B11" w:rsidRDefault="00B16BCC">
    <w:pPr>
      <w:pStyle w:val="stbilgi"/>
      <w:rPr>
        <w:del w:id="125" w:author="Hp" w:date="2019-04-16T11:39:00Z"/>
      </w:rPr>
    </w:pPr>
  </w:p>
  <w:tbl>
    <w:tblPr>
      <w:tblStyle w:val="TabloKlavuzu1"/>
      <w:tblW w:w="6264" w:type="pct"/>
      <w:tblInd w:w="-11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  <w:tblPrChange w:id="126" w:author="Hp" w:date="2019-04-16T11:41:00Z">
        <w:tblPr>
          <w:tblStyle w:val="TabloKlavuzu1"/>
          <w:tblW w:w="6359" w:type="pct"/>
          <w:tblInd w:w="-113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</w:tblPrChange>
    </w:tblPr>
    <w:tblGrid>
      <w:gridCol w:w="1407"/>
      <w:gridCol w:w="1799"/>
      <w:gridCol w:w="1440"/>
      <w:gridCol w:w="1117"/>
      <w:gridCol w:w="1475"/>
      <w:gridCol w:w="1152"/>
      <w:gridCol w:w="568"/>
      <w:gridCol w:w="1494"/>
      <w:gridCol w:w="794"/>
      <w:gridCol w:w="390"/>
      <w:tblGridChange w:id="127">
        <w:tblGrid>
          <w:gridCol w:w="1407"/>
          <w:gridCol w:w="2"/>
          <w:gridCol w:w="1797"/>
          <w:gridCol w:w="1440"/>
          <w:gridCol w:w="1117"/>
          <w:gridCol w:w="1475"/>
          <w:gridCol w:w="1152"/>
          <w:gridCol w:w="570"/>
          <w:gridCol w:w="1492"/>
          <w:gridCol w:w="908"/>
          <w:gridCol w:w="277"/>
        </w:tblGrid>
      </w:tblGridChange>
    </w:tblGrid>
    <w:tr w:rsidR="00E43BBC" w:rsidRPr="00446217" w14:paraId="767E7514" w14:textId="77777777" w:rsidTr="00E43BBC">
      <w:trPr>
        <w:trHeight w:val="713"/>
        <w:ins w:id="128" w:author="Hp" w:date="2019-04-16T11:39:00Z"/>
        <w:trPrChange w:id="129" w:author="Hp" w:date="2019-04-16T11:41:00Z">
          <w:trPr>
            <w:wAfter w:w="74" w:type="pct"/>
            <w:trHeight w:val="713"/>
          </w:trPr>
        </w:trPrChange>
      </w:trPr>
      <w:tc>
        <w:tcPr>
          <w:tcW w:w="605" w:type="pct"/>
          <w:tcBorders>
            <w:bottom w:val="single" w:sz="4" w:space="0" w:color="auto"/>
          </w:tcBorders>
          <w:vAlign w:val="center"/>
          <w:tcPrChange w:id="130" w:author="Hp" w:date="2019-04-16T11:41:00Z">
            <w:tcPr>
              <w:tcW w:w="597" w:type="pct"/>
              <w:gridSpan w:val="2"/>
              <w:tcBorders>
                <w:bottom w:val="single" w:sz="4" w:space="0" w:color="auto"/>
              </w:tcBorders>
              <w:vAlign w:val="center"/>
            </w:tcPr>
          </w:tcPrChange>
        </w:tcPr>
        <w:p w14:paraId="122C7C38" w14:textId="77777777" w:rsidR="00632B11" w:rsidRPr="00446217" w:rsidRDefault="00632B11" w:rsidP="002B62CA">
          <w:pPr>
            <w:tabs>
              <w:tab w:val="center" w:pos="4536"/>
              <w:tab w:val="right" w:pos="9072"/>
            </w:tabs>
            <w:jc w:val="center"/>
            <w:rPr>
              <w:ins w:id="131" w:author="Hp" w:date="2019-04-16T11:39:00Z"/>
              <w:rFonts w:ascii="Times New Roman" w:hAnsi="Times New Roman" w:cs="Times New Roman"/>
            </w:rPr>
          </w:pPr>
          <w:ins w:id="132" w:author="Hp" w:date="2019-04-16T11:39:00Z">
            <w:r>
              <w:rPr>
                <w:rFonts w:ascii="Times New Roman" w:hAnsi="Times New Roman" w:cs="Times New Roman"/>
                <w:noProof/>
                <w:lang w:eastAsia="tr-TR"/>
              </w:rPr>
              <w:drawing>
                <wp:anchor distT="0" distB="0" distL="114300" distR="114300" simplePos="0" relativeHeight="251661312" behindDoc="0" locked="0" layoutInCell="0" allowOverlap="1" wp14:anchorId="741B4345" wp14:editId="54F097A4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38100</wp:posOffset>
                  </wp:positionV>
                  <wp:extent cx="367665" cy="332740"/>
                  <wp:effectExtent l="0" t="0" r="0" b="0"/>
                  <wp:wrapNone/>
                  <wp:docPr id="28" name="Resim 28" descr="aua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ua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665" cy="332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ins>
        </w:p>
      </w:tc>
      <w:tc>
        <w:tcPr>
          <w:tcW w:w="3245" w:type="pct"/>
          <w:gridSpan w:val="6"/>
          <w:tcBorders>
            <w:bottom w:val="single" w:sz="4" w:space="0" w:color="auto"/>
          </w:tcBorders>
          <w:vAlign w:val="bottom"/>
          <w:tcPrChange w:id="133" w:author="Hp" w:date="2019-04-16T11:41:00Z">
            <w:tcPr>
              <w:tcW w:w="3196" w:type="pct"/>
              <w:gridSpan w:val="6"/>
              <w:tcBorders>
                <w:bottom w:val="single" w:sz="4" w:space="0" w:color="auto"/>
              </w:tcBorders>
              <w:vAlign w:val="bottom"/>
            </w:tcPr>
          </w:tcPrChange>
        </w:tcPr>
        <w:p w14:paraId="4FA6294A" w14:textId="77777777" w:rsidR="00632B11" w:rsidRPr="00446217" w:rsidRDefault="00632B11" w:rsidP="002B62CA">
          <w:pPr>
            <w:tabs>
              <w:tab w:val="center" w:pos="4536"/>
              <w:tab w:val="right" w:pos="9072"/>
            </w:tabs>
            <w:jc w:val="center"/>
            <w:rPr>
              <w:ins w:id="134" w:author="Hp" w:date="2019-04-16T11:39:00Z"/>
              <w:rFonts w:ascii="Times New Roman" w:hAnsi="Times New Roman" w:cs="Times New Roman"/>
              <w:b/>
              <w:sz w:val="24"/>
            </w:rPr>
          </w:pPr>
          <w:ins w:id="135" w:author="Hp" w:date="2019-04-16T11:39:00Z">
            <w:r>
              <w:rPr>
                <w:rFonts w:ascii="Times New Roman" w:hAnsi="Times New Roman" w:cs="Times New Roman"/>
                <w:b/>
                <w:sz w:val="24"/>
              </w:rPr>
              <w:t>BİYOTEKNOLOJİ ENSTİTÜSÜ</w:t>
            </w:r>
          </w:ins>
        </w:p>
        <w:p w14:paraId="348AD785" w14:textId="11B63692" w:rsidR="00632B11" w:rsidRDefault="00E43BBC" w:rsidP="002B62CA">
          <w:pPr>
            <w:tabs>
              <w:tab w:val="center" w:pos="4536"/>
              <w:tab w:val="right" w:pos="9072"/>
            </w:tabs>
            <w:jc w:val="center"/>
            <w:rPr>
              <w:ins w:id="136" w:author="Hp" w:date="2019-04-16T11:39:00Z"/>
              <w:rFonts w:ascii="Times New Roman" w:hAnsi="Times New Roman" w:cs="Times New Roman"/>
              <w:b/>
              <w:sz w:val="24"/>
            </w:rPr>
          </w:pPr>
          <w:ins w:id="137" w:author="Hp" w:date="2019-04-16T11:40:00Z">
            <w:r>
              <w:rPr>
                <w:rFonts w:ascii="Times New Roman" w:hAnsi="Times New Roman" w:cs="Times New Roman"/>
                <w:b/>
                <w:sz w:val="24"/>
              </w:rPr>
              <w:t>TEZ JURİ ÖNERİSİ</w:t>
            </w:r>
          </w:ins>
        </w:p>
        <w:p w14:paraId="4D7AE8C6" w14:textId="4F633176" w:rsidR="00632B11" w:rsidRPr="00446217" w:rsidRDefault="00632B11" w:rsidP="00E43BBC">
          <w:pPr>
            <w:tabs>
              <w:tab w:val="center" w:pos="4536"/>
              <w:tab w:val="right" w:pos="9072"/>
            </w:tabs>
            <w:jc w:val="center"/>
            <w:rPr>
              <w:ins w:id="138" w:author="Hp" w:date="2019-04-16T11:39:00Z"/>
              <w:rFonts w:ascii="Times New Roman" w:hAnsi="Times New Roman" w:cs="Times New Roman"/>
              <w:b/>
              <w:sz w:val="24"/>
            </w:rPr>
            <w:pPrChange w:id="139" w:author="Hp" w:date="2019-04-16T11:40:00Z">
              <w:pPr>
                <w:tabs>
                  <w:tab w:val="center" w:pos="4536"/>
                  <w:tab w:val="right" w:pos="9072"/>
                </w:tabs>
                <w:jc w:val="center"/>
              </w:pPr>
            </w:pPrChange>
          </w:pPr>
          <w:ins w:id="140" w:author="Hp" w:date="2019-04-16T11:39:00Z">
            <w:r w:rsidRPr="0044621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ins>
          <w:ins w:id="141" w:author="Hp" w:date="2019-04-16T11:40:00Z">
            <w:r w:rsidR="00E43BBC">
              <w:rPr>
                <w:rFonts w:ascii="Times New Roman" w:hAnsi="Times New Roman" w:cs="Times New Roman"/>
                <w:b/>
                <w:sz w:val="24"/>
              </w:rPr>
              <w:t>İŞ</w:t>
            </w:r>
          </w:ins>
          <w:ins w:id="142" w:author="Hp" w:date="2019-04-16T11:39:00Z">
            <w:r>
              <w:rPr>
                <w:rFonts w:ascii="Times New Roman" w:hAnsi="Times New Roman" w:cs="Times New Roman"/>
                <w:b/>
                <w:sz w:val="24"/>
              </w:rPr>
              <w:t xml:space="preserve"> AKIŞ ŞEMALARI</w:t>
            </w:r>
          </w:ins>
        </w:p>
      </w:tc>
      <w:tc>
        <w:tcPr>
          <w:tcW w:w="1151" w:type="pct"/>
          <w:gridSpan w:val="3"/>
          <w:tcBorders>
            <w:bottom w:val="single" w:sz="4" w:space="0" w:color="auto"/>
          </w:tcBorders>
          <w:vAlign w:val="center"/>
          <w:tcPrChange w:id="143" w:author="Hp" w:date="2019-04-16T11:41:00Z">
            <w:tcPr>
              <w:tcW w:w="1133" w:type="pct"/>
              <w:gridSpan w:val="3"/>
              <w:tcBorders>
                <w:bottom w:val="single" w:sz="4" w:space="0" w:color="auto"/>
              </w:tcBorders>
              <w:vAlign w:val="center"/>
            </w:tcPr>
          </w:tcPrChange>
        </w:tcPr>
        <w:p w14:paraId="7F40DD80" w14:textId="77777777" w:rsidR="00632B11" w:rsidRPr="00446217" w:rsidRDefault="00632B11" w:rsidP="002B62CA">
          <w:pPr>
            <w:tabs>
              <w:tab w:val="center" w:pos="4536"/>
              <w:tab w:val="right" w:pos="9072"/>
            </w:tabs>
            <w:jc w:val="center"/>
            <w:rPr>
              <w:ins w:id="144" w:author="Hp" w:date="2019-04-16T11:39:00Z"/>
              <w:rFonts w:ascii="Times New Roman" w:hAnsi="Times New Roman" w:cs="Times New Roman"/>
              <w:noProof/>
              <w:lang w:eastAsia="tr-TR"/>
            </w:rPr>
          </w:pPr>
          <w:ins w:id="145" w:author="Hp" w:date="2019-04-16T11:39:00Z">
            <w:r>
              <w:rPr>
                <w:noProof/>
                <w:lang w:eastAsia="tr-TR"/>
              </w:rPr>
              <w:drawing>
                <wp:inline distT="0" distB="0" distL="0" distR="0" wp14:anchorId="2CF645DF" wp14:editId="7EE346F0">
                  <wp:extent cx="1537849" cy="267473"/>
                  <wp:effectExtent l="19050" t="0" r="5201" b="0"/>
                  <wp:docPr id="6" name="Resim 6" descr="ankara Ã¼ni biyoteknoloji logo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kara Ã¼ni biyoteknoloji logo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4678" cy="277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ins>
        </w:p>
      </w:tc>
    </w:tr>
    <w:tr w:rsidR="00E43BBC" w:rsidRPr="00446217" w14:paraId="4EC40351" w14:textId="77777777" w:rsidTr="00E43BBC">
      <w:tblPrEx>
        <w:tblPrExChange w:id="146" w:author="Hp" w:date="2019-04-16T11:41:00Z">
          <w:tblPrEx>
            <w:tblW w:w="6264" w:type="pct"/>
          </w:tblPrEx>
        </w:tblPrExChange>
      </w:tblPrEx>
      <w:trPr>
        <w:gridAfter w:val="1"/>
        <w:wAfter w:w="168" w:type="pct"/>
        <w:trHeight w:val="349"/>
        <w:ins w:id="147" w:author="Hp" w:date="2019-04-16T11:39:00Z"/>
        <w:trPrChange w:id="148" w:author="Hp" w:date="2019-04-16T11:41:00Z">
          <w:trPr>
            <w:gridAfter w:val="1"/>
            <w:wAfter w:w="119" w:type="pct"/>
            <w:trHeight w:val="349"/>
          </w:trPr>
        </w:trPrChange>
      </w:trPr>
      <w:tc>
        <w:tcPr>
          <w:tcW w:w="60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PrChange w:id="149" w:author="Hp" w:date="2019-04-16T11:41:00Z">
            <w:tcPr>
              <w:tcW w:w="605" w:type="pc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</w:tcPr>
          </w:tcPrChange>
        </w:tcPr>
        <w:p w14:paraId="6C5E6A96" w14:textId="77777777" w:rsidR="00632B11" w:rsidRPr="00446217" w:rsidRDefault="00632B11" w:rsidP="002B62CA">
          <w:pPr>
            <w:tabs>
              <w:tab w:val="center" w:pos="4536"/>
              <w:tab w:val="right" w:pos="9072"/>
            </w:tabs>
            <w:rPr>
              <w:ins w:id="150" w:author="Hp" w:date="2019-04-16T11:39:00Z"/>
              <w:rFonts w:ascii="Times New Roman" w:hAnsi="Times New Roman" w:cs="Times New Roman"/>
              <w:noProof/>
              <w:lang w:eastAsia="tr-TR"/>
            </w:rPr>
          </w:pPr>
          <w:ins w:id="151" w:author="Hp" w:date="2019-04-16T11:39:00Z">
            <w:r w:rsidRPr="00446217">
              <w:rPr>
                <w:rFonts w:ascii="Times New Roman" w:hAnsi="Times New Roman" w:cs="Times New Roman"/>
                <w:b/>
                <w:sz w:val="20"/>
              </w:rPr>
              <w:t>Doküman No:</w:t>
            </w:r>
          </w:ins>
        </w:p>
      </w:tc>
      <w:tc>
        <w:tcPr>
          <w:tcW w:w="77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PrChange w:id="152" w:author="Hp" w:date="2019-04-16T11:41:00Z">
            <w:tcPr>
              <w:tcW w:w="773" w:type="pct"/>
              <w:gridSpan w:val="2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</w:tcPr>
          </w:tcPrChange>
        </w:tcPr>
        <w:p w14:paraId="7D2BF31A" w14:textId="2B6D6837" w:rsidR="00632B11" w:rsidRPr="00446217" w:rsidRDefault="00E43BBC" w:rsidP="002B62CA">
          <w:pPr>
            <w:tabs>
              <w:tab w:val="center" w:pos="4536"/>
              <w:tab w:val="right" w:pos="9072"/>
            </w:tabs>
            <w:rPr>
              <w:ins w:id="153" w:author="Hp" w:date="2019-04-16T11:39:00Z"/>
              <w:rFonts w:ascii="Times New Roman" w:hAnsi="Times New Roman" w:cs="Times New Roman"/>
            </w:rPr>
          </w:pPr>
          <w:proofErr w:type="gramStart"/>
          <w:ins w:id="154" w:author="Hp" w:date="2019-04-16T11:40:00Z">
            <w:r>
              <w:rPr>
                <w:rFonts w:ascii="Times New Roman" w:hAnsi="Times New Roman" w:cs="Times New Roman"/>
              </w:rPr>
              <w:t>EÖ.TJÖ</w:t>
            </w:r>
            <w:proofErr w:type="gramEnd"/>
            <w:r>
              <w:rPr>
                <w:rFonts w:ascii="Times New Roman" w:hAnsi="Times New Roman" w:cs="Times New Roman"/>
              </w:rPr>
              <w:t>.İA.03/F4</w:t>
            </w:r>
          </w:ins>
        </w:p>
      </w:tc>
      <w:tc>
        <w:tcPr>
          <w:tcW w:w="61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PrChange w:id="155" w:author="Hp" w:date="2019-04-16T11:41:00Z">
            <w:tcPr>
              <w:tcW w:w="619" w:type="pc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</w:tcPr>
          </w:tcPrChange>
        </w:tcPr>
        <w:p w14:paraId="1A1A1AF8" w14:textId="77777777" w:rsidR="00632B11" w:rsidRPr="00446217" w:rsidRDefault="00632B11" w:rsidP="002B62CA">
          <w:pPr>
            <w:tabs>
              <w:tab w:val="center" w:pos="4536"/>
              <w:tab w:val="right" w:pos="9072"/>
            </w:tabs>
            <w:rPr>
              <w:ins w:id="156" w:author="Hp" w:date="2019-04-16T11:39:00Z"/>
              <w:rFonts w:ascii="Times New Roman" w:hAnsi="Times New Roman" w:cs="Times New Roman"/>
              <w:b/>
              <w:sz w:val="20"/>
            </w:rPr>
          </w:pPr>
          <w:ins w:id="157" w:author="Hp" w:date="2019-04-16T11:39:00Z">
            <w:r w:rsidRPr="00446217">
              <w:rPr>
                <w:rFonts w:ascii="Times New Roman" w:hAnsi="Times New Roman" w:cs="Times New Roman"/>
                <w:b/>
                <w:sz w:val="20"/>
              </w:rPr>
              <w:t>Yürürlük Tarihi:</w:t>
            </w:r>
          </w:ins>
        </w:p>
      </w:tc>
      <w:tc>
        <w:tcPr>
          <w:tcW w:w="48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PrChange w:id="158" w:author="Hp" w:date="2019-04-16T11:41:00Z">
            <w:tcPr>
              <w:tcW w:w="480" w:type="pc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</w:tcPr>
          </w:tcPrChange>
        </w:tcPr>
        <w:p w14:paraId="76894C92" w14:textId="1F43D27C" w:rsidR="00632B11" w:rsidRPr="00446217" w:rsidRDefault="00E43BBC" w:rsidP="002B62CA">
          <w:pPr>
            <w:tabs>
              <w:tab w:val="center" w:pos="4536"/>
              <w:tab w:val="right" w:pos="9072"/>
            </w:tabs>
            <w:rPr>
              <w:ins w:id="159" w:author="Hp" w:date="2019-04-16T11:39:00Z"/>
              <w:rFonts w:ascii="Times New Roman" w:hAnsi="Times New Roman" w:cs="Times New Roman"/>
              <w:sz w:val="20"/>
            </w:rPr>
          </w:pPr>
          <w:ins w:id="160" w:author="Hp" w:date="2019-04-16T11:40:00Z">
            <w:r>
              <w:rPr>
                <w:rFonts w:ascii="Times New Roman" w:hAnsi="Times New Roman" w:cs="Times New Roman"/>
                <w:sz w:val="20"/>
              </w:rPr>
              <w:t>15.04.2019</w:t>
            </w:r>
          </w:ins>
        </w:p>
      </w:tc>
      <w:tc>
        <w:tcPr>
          <w:tcW w:w="63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PrChange w:id="161" w:author="Hp" w:date="2019-04-16T11:41:00Z">
            <w:tcPr>
              <w:tcW w:w="634" w:type="pc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</w:tcPr>
          </w:tcPrChange>
        </w:tcPr>
        <w:p w14:paraId="0C4B6AE3" w14:textId="77777777" w:rsidR="00632B11" w:rsidRPr="00446217" w:rsidRDefault="00632B11" w:rsidP="002B62CA">
          <w:pPr>
            <w:tabs>
              <w:tab w:val="center" w:pos="4536"/>
              <w:tab w:val="right" w:pos="9072"/>
            </w:tabs>
            <w:rPr>
              <w:ins w:id="162" w:author="Hp" w:date="2019-04-16T11:39:00Z"/>
              <w:rFonts w:ascii="Times New Roman" w:hAnsi="Times New Roman" w:cs="Times New Roman"/>
              <w:b/>
            </w:rPr>
          </w:pPr>
          <w:ins w:id="163" w:author="Hp" w:date="2019-04-16T11:39:00Z">
            <w:r>
              <w:rPr>
                <w:rFonts w:ascii="Times New Roman" w:hAnsi="Times New Roman" w:cs="Times New Roman"/>
                <w:b/>
                <w:sz w:val="20"/>
              </w:rPr>
              <w:t>Revizyon Tarihi:</w:t>
            </w:r>
          </w:ins>
        </w:p>
      </w:tc>
      <w:tc>
        <w:tcPr>
          <w:tcW w:w="49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PrChange w:id="164" w:author="Hp" w:date="2019-04-16T11:41:00Z">
            <w:tcPr>
              <w:tcW w:w="495" w:type="pc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</w:tcPr>
          </w:tcPrChange>
        </w:tcPr>
        <w:p w14:paraId="44504508" w14:textId="07EEA3FC" w:rsidR="00632B11" w:rsidRPr="00446217" w:rsidRDefault="00E43BBC" w:rsidP="002B62CA">
          <w:pPr>
            <w:tabs>
              <w:tab w:val="center" w:pos="4536"/>
              <w:tab w:val="right" w:pos="9072"/>
            </w:tabs>
            <w:rPr>
              <w:ins w:id="165" w:author="Hp" w:date="2019-04-16T11:39:00Z"/>
              <w:rFonts w:ascii="Times New Roman" w:hAnsi="Times New Roman" w:cs="Times New Roman"/>
            </w:rPr>
          </w:pPr>
          <w:ins w:id="166" w:author="Hp" w:date="2019-04-16T11:40:00Z">
            <w:r>
              <w:rPr>
                <w:rFonts w:ascii="Times New Roman" w:hAnsi="Times New Roman" w:cs="Times New Roman"/>
              </w:rPr>
              <w:t>-</w:t>
            </w:r>
          </w:ins>
        </w:p>
      </w:tc>
      <w:tc>
        <w:tcPr>
          <w:tcW w:w="886" w:type="pct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PrChange w:id="167" w:author="Hp" w:date="2019-04-16T11:41:00Z">
            <w:tcPr>
              <w:tcW w:w="886" w:type="pct"/>
              <w:gridSpan w:val="2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</w:tcPr>
          </w:tcPrChange>
        </w:tcPr>
        <w:p w14:paraId="56751115" w14:textId="77777777" w:rsidR="00632B11" w:rsidRPr="00446217" w:rsidRDefault="00632B11" w:rsidP="002B62CA">
          <w:pPr>
            <w:tabs>
              <w:tab w:val="center" w:pos="4536"/>
              <w:tab w:val="right" w:pos="9072"/>
            </w:tabs>
            <w:rPr>
              <w:ins w:id="168" w:author="Hp" w:date="2019-04-16T11:39:00Z"/>
              <w:rFonts w:ascii="Times New Roman" w:hAnsi="Times New Roman" w:cs="Times New Roman"/>
            </w:rPr>
          </w:pPr>
          <w:ins w:id="169" w:author="Hp" w:date="2019-04-16T11:39:00Z">
            <w:r>
              <w:rPr>
                <w:rFonts w:ascii="Times New Roman" w:hAnsi="Times New Roman" w:cs="Times New Roman"/>
                <w:b/>
                <w:sz w:val="20"/>
              </w:rPr>
              <w:t xml:space="preserve">Revizyon </w:t>
            </w:r>
            <w:r w:rsidRPr="00446217">
              <w:rPr>
                <w:rFonts w:ascii="Times New Roman" w:hAnsi="Times New Roman" w:cs="Times New Roman"/>
                <w:b/>
                <w:sz w:val="20"/>
              </w:rPr>
              <w:t>Numarası:</w:t>
            </w:r>
          </w:ins>
        </w:p>
      </w:tc>
      <w:tc>
        <w:tcPr>
          <w:tcW w:w="34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PrChange w:id="170" w:author="Hp" w:date="2019-04-16T11:41:00Z">
            <w:tcPr>
              <w:tcW w:w="390" w:type="pc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</w:tcPr>
          </w:tcPrChange>
        </w:tcPr>
        <w:p w14:paraId="641D2FEA" w14:textId="6915B237" w:rsidR="00632B11" w:rsidRPr="00446217" w:rsidRDefault="00E43BBC" w:rsidP="002B62CA">
          <w:pPr>
            <w:tabs>
              <w:tab w:val="center" w:pos="4536"/>
              <w:tab w:val="right" w:pos="9072"/>
            </w:tabs>
            <w:rPr>
              <w:ins w:id="171" w:author="Hp" w:date="2019-04-16T11:39:00Z"/>
              <w:rFonts w:ascii="Times New Roman" w:hAnsi="Times New Roman" w:cs="Times New Roman"/>
            </w:rPr>
          </w:pPr>
          <w:ins w:id="172" w:author="Hp" w:date="2019-04-16T11:41:00Z">
            <w:r>
              <w:rPr>
                <w:rFonts w:ascii="Times New Roman" w:hAnsi="Times New Roman" w:cs="Times New Roman"/>
              </w:rPr>
              <w:t>00</w:t>
            </w:r>
          </w:ins>
        </w:p>
      </w:tc>
    </w:tr>
  </w:tbl>
  <w:p w14:paraId="50C01610" w14:textId="77777777" w:rsidR="00632B11" w:rsidRDefault="00632B11" w:rsidP="00632B11">
    <w:pPr>
      <w:pStyle w:val="stbilgi"/>
      <w:rPr>
        <w:ins w:id="173" w:author="Hp" w:date="2019-04-16T11:39:00Z"/>
      </w:rPr>
    </w:pPr>
  </w:p>
  <w:p w14:paraId="7A528A40" w14:textId="77777777" w:rsidR="009B0764" w:rsidRDefault="009B0764">
    <w:pPr>
      <w:pStyle w:val="stbilgi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mine">
    <w15:presenceInfo w15:providerId="None" w15:userId="emine"/>
  </w15:person>
  <w15:person w15:author="Hilal.Ozdag">
    <w15:presenceInfo w15:providerId="AD" w15:userId="S::hozdag@ankara.edu.tr::14bc5b78-4894-464b-84b3-1ccee01df5d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8E"/>
    <w:rsid w:val="00015A3B"/>
    <w:rsid w:val="00024919"/>
    <w:rsid w:val="00070C4B"/>
    <w:rsid w:val="00083CB7"/>
    <w:rsid w:val="00090D4B"/>
    <w:rsid w:val="00092596"/>
    <w:rsid w:val="00095210"/>
    <w:rsid w:val="0009640C"/>
    <w:rsid w:val="00116D06"/>
    <w:rsid w:val="00144230"/>
    <w:rsid w:val="00146C4C"/>
    <w:rsid w:val="00161BD1"/>
    <w:rsid w:val="0016637E"/>
    <w:rsid w:val="00167176"/>
    <w:rsid w:val="0019041F"/>
    <w:rsid w:val="001B4B84"/>
    <w:rsid w:val="0020516B"/>
    <w:rsid w:val="00227E99"/>
    <w:rsid w:val="00242D5E"/>
    <w:rsid w:val="00253951"/>
    <w:rsid w:val="002C16C6"/>
    <w:rsid w:val="002D4A9E"/>
    <w:rsid w:val="00350811"/>
    <w:rsid w:val="00351493"/>
    <w:rsid w:val="00367122"/>
    <w:rsid w:val="00371DA0"/>
    <w:rsid w:val="003A2DFF"/>
    <w:rsid w:val="003C2FC1"/>
    <w:rsid w:val="003C42C3"/>
    <w:rsid w:val="003D2C70"/>
    <w:rsid w:val="004251FB"/>
    <w:rsid w:val="00434D95"/>
    <w:rsid w:val="00483F39"/>
    <w:rsid w:val="00495FFA"/>
    <w:rsid w:val="004A1A5A"/>
    <w:rsid w:val="004E77B3"/>
    <w:rsid w:val="004F6004"/>
    <w:rsid w:val="004F6F67"/>
    <w:rsid w:val="00513731"/>
    <w:rsid w:val="00550C08"/>
    <w:rsid w:val="00575316"/>
    <w:rsid w:val="005A5D36"/>
    <w:rsid w:val="005B10BA"/>
    <w:rsid w:val="005B7E59"/>
    <w:rsid w:val="005D534A"/>
    <w:rsid w:val="005F0411"/>
    <w:rsid w:val="005F4BB5"/>
    <w:rsid w:val="00632B11"/>
    <w:rsid w:val="006E0D91"/>
    <w:rsid w:val="00731322"/>
    <w:rsid w:val="0074362B"/>
    <w:rsid w:val="0076398D"/>
    <w:rsid w:val="007E09D5"/>
    <w:rsid w:val="007E63F0"/>
    <w:rsid w:val="007E6B4A"/>
    <w:rsid w:val="00866085"/>
    <w:rsid w:val="008F498E"/>
    <w:rsid w:val="00902A48"/>
    <w:rsid w:val="00942579"/>
    <w:rsid w:val="009B0764"/>
    <w:rsid w:val="00A03543"/>
    <w:rsid w:val="00AA1BDA"/>
    <w:rsid w:val="00AB0695"/>
    <w:rsid w:val="00AB1A41"/>
    <w:rsid w:val="00AC5B16"/>
    <w:rsid w:val="00B00815"/>
    <w:rsid w:val="00B16BCC"/>
    <w:rsid w:val="00B25E3B"/>
    <w:rsid w:val="00B627D1"/>
    <w:rsid w:val="00B76F37"/>
    <w:rsid w:val="00B93C8C"/>
    <w:rsid w:val="00C21D85"/>
    <w:rsid w:val="00C81771"/>
    <w:rsid w:val="00CB6F6F"/>
    <w:rsid w:val="00CE18F8"/>
    <w:rsid w:val="00D33FC0"/>
    <w:rsid w:val="00D66900"/>
    <w:rsid w:val="00E022CB"/>
    <w:rsid w:val="00E051A9"/>
    <w:rsid w:val="00E214ED"/>
    <w:rsid w:val="00E43BBC"/>
    <w:rsid w:val="00E52090"/>
    <w:rsid w:val="00E575AB"/>
    <w:rsid w:val="00E57894"/>
    <w:rsid w:val="00E92CC6"/>
    <w:rsid w:val="00EC33B7"/>
    <w:rsid w:val="00EF16D2"/>
    <w:rsid w:val="00F07942"/>
    <w:rsid w:val="00FF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B8700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98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639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76398D"/>
    <w:pPr>
      <w:ind w:left="720"/>
      <w:contextualSpacing/>
    </w:pPr>
  </w:style>
  <w:style w:type="table" w:customStyle="1" w:styleId="TabloKlavuzu1">
    <w:name w:val="Tablo Kılavuzu1"/>
    <w:basedOn w:val="NormalTablo"/>
    <w:next w:val="TabloKlavuzu"/>
    <w:uiPriority w:val="39"/>
    <w:rsid w:val="00B16B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B16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16BCC"/>
  </w:style>
  <w:style w:type="paragraph" w:styleId="Altbilgi">
    <w:name w:val="footer"/>
    <w:basedOn w:val="Normal"/>
    <w:link w:val="AltbilgiChar"/>
    <w:uiPriority w:val="99"/>
    <w:unhideWhenUsed/>
    <w:rsid w:val="00B16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16BCC"/>
  </w:style>
  <w:style w:type="paragraph" w:styleId="BalonMetni">
    <w:name w:val="Balloon Text"/>
    <w:basedOn w:val="Normal"/>
    <w:link w:val="BalonMetniChar"/>
    <w:uiPriority w:val="99"/>
    <w:semiHidden/>
    <w:unhideWhenUsed/>
    <w:rsid w:val="00B627D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627D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98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639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76398D"/>
    <w:pPr>
      <w:ind w:left="720"/>
      <w:contextualSpacing/>
    </w:pPr>
  </w:style>
  <w:style w:type="table" w:customStyle="1" w:styleId="TabloKlavuzu1">
    <w:name w:val="Tablo Kılavuzu1"/>
    <w:basedOn w:val="NormalTablo"/>
    <w:next w:val="TabloKlavuzu"/>
    <w:uiPriority w:val="39"/>
    <w:rsid w:val="00B16B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B16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16BCC"/>
  </w:style>
  <w:style w:type="paragraph" w:styleId="Altbilgi">
    <w:name w:val="footer"/>
    <w:basedOn w:val="Normal"/>
    <w:link w:val="AltbilgiChar"/>
    <w:uiPriority w:val="99"/>
    <w:unhideWhenUsed/>
    <w:rsid w:val="00B16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16BCC"/>
  </w:style>
  <w:style w:type="paragraph" w:styleId="BalonMetni">
    <w:name w:val="Balloon Text"/>
    <w:basedOn w:val="Normal"/>
    <w:link w:val="BalonMetniChar"/>
    <w:uiPriority w:val="99"/>
    <w:semiHidden/>
    <w:unhideWhenUsed/>
    <w:rsid w:val="00B627D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627D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64D4F-6B75-4E43-A744-C07ABD2B8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73</Words>
  <Characters>511</Characters>
  <Application>Microsoft Office Word</Application>
  <DocSecurity>0</DocSecurity>
  <Lines>170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6</cp:revision>
  <dcterms:created xsi:type="dcterms:W3CDTF">2019-03-07T16:26:00Z</dcterms:created>
  <dcterms:modified xsi:type="dcterms:W3CDTF">2019-04-16T08:41:00Z</dcterms:modified>
</cp:coreProperties>
</file>